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191C3" w14:textId="3D34F759" w:rsidR="00A700EA" w:rsidRPr="00210BB6" w:rsidRDefault="0046021E" w:rsidP="00984910">
      <w:pPr>
        <w:pStyle w:val="Nzev"/>
        <w:tabs>
          <w:tab w:val="left" w:pos="2835"/>
        </w:tabs>
        <w:spacing w:before="120" w:after="120"/>
        <w:rPr>
          <w:sz w:val="40"/>
          <w:szCs w:val="40"/>
        </w:rPr>
      </w:pPr>
      <w:r w:rsidRPr="00210BB6">
        <w:rPr>
          <w:sz w:val="40"/>
          <w:szCs w:val="40"/>
        </w:rPr>
        <w:t>S</w:t>
      </w:r>
      <w:r w:rsidR="00E25108" w:rsidRPr="00210BB6">
        <w:rPr>
          <w:sz w:val="40"/>
          <w:szCs w:val="40"/>
        </w:rPr>
        <w:t>mlouv</w:t>
      </w:r>
      <w:r w:rsidRPr="00210BB6">
        <w:rPr>
          <w:sz w:val="40"/>
          <w:szCs w:val="40"/>
        </w:rPr>
        <w:t>a</w:t>
      </w:r>
      <w:r w:rsidR="001D1D4B" w:rsidRPr="00210BB6">
        <w:rPr>
          <w:sz w:val="40"/>
          <w:szCs w:val="40"/>
        </w:rPr>
        <w:t xml:space="preserve"> o dílo</w:t>
      </w:r>
    </w:p>
    <w:p w14:paraId="0D21D8DC" w14:textId="5ED34EA7" w:rsidR="00EB157B" w:rsidRPr="00210BB6" w:rsidRDefault="00A700EA" w:rsidP="005A090B">
      <w:pPr>
        <w:pStyle w:val="Nzev"/>
        <w:tabs>
          <w:tab w:val="left" w:pos="3969"/>
        </w:tabs>
        <w:jc w:val="left"/>
        <w:rPr>
          <w:bCs/>
          <w:sz w:val="22"/>
          <w:szCs w:val="22"/>
        </w:rPr>
      </w:pPr>
      <w:r w:rsidRPr="00210BB6">
        <w:rPr>
          <w:bCs/>
          <w:sz w:val="22"/>
          <w:szCs w:val="22"/>
        </w:rPr>
        <w:t xml:space="preserve">číslo smlouvy </w:t>
      </w:r>
      <w:r w:rsidR="006D42A0">
        <w:rPr>
          <w:bCs/>
          <w:sz w:val="22"/>
          <w:szCs w:val="22"/>
        </w:rPr>
        <w:t>O</w:t>
      </w:r>
      <w:r w:rsidR="001D1D4B" w:rsidRPr="00210BB6">
        <w:rPr>
          <w:bCs/>
          <w:sz w:val="22"/>
          <w:szCs w:val="22"/>
        </w:rPr>
        <w:t>bjednatele</w:t>
      </w:r>
      <w:r w:rsidR="005A090B" w:rsidRPr="00210BB6">
        <w:rPr>
          <w:bCs/>
          <w:sz w:val="22"/>
          <w:szCs w:val="22"/>
        </w:rPr>
        <w:t>:</w:t>
      </w:r>
      <w:r w:rsidR="005A090B" w:rsidRPr="00210BB6">
        <w:rPr>
          <w:bCs/>
          <w:sz w:val="22"/>
          <w:szCs w:val="22"/>
        </w:rPr>
        <w:tab/>
      </w:r>
      <w:r w:rsidR="003003D4" w:rsidRPr="003003D4">
        <w:rPr>
          <w:bCs/>
          <w:sz w:val="22"/>
          <w:szCs w:val="22"/>
        </w:rPr>
        <w:t>DOD20220788</w:t>
      </w:r>
    </w:p>
    <w:p w14:paraId="66891C81" w14:textId="3DA0EAE6" w:rsidR="00A700EA" w:rsidRPr="00210BB6" w:rsidRDefault="00A700EA" w:rsidP="005A090B">
      <w:pPr>
        <w:pStyle w:val="Nzev"/>
        <w:tabs>
          <w:tab w:val="left" w:pos="3969"/>
        </w:tabs>
        <w:jc w:val="left"/>
        <w:rPr>
          <w:bCs/>
          <w:sz w:val="22"/>
          <w:szCs w:val="22"/>
        </w:rPr>
      </w:pPr>
      <w:r w:rsidRPr="00210BB6">
        <w:rPr>
          <w:bCs/>
          <w:sz w:val="22"/>
          <w:szCs w:val="22"/>
        </w:rPr>
        <w:t xml:space="preserve">číslo smlouvy </w:t>
      </w:r>
      <w:r w:rsidR="006D42A0">
        <w:rPr>
          <w:bCs/>
          <w:sz w:val="22"/>
          <w:szCs w:val="22"/>
        </w:rPr>
        <w:t>Z</w:t>
      </w:r>
      <w:r w:rsidR="00FE747B" w:rsidRPr="00210BB6">
        <w:rPr>
          <w:bCs/>
          <w:sz w:val="22"/>
          <w:szCs w:val="22"/>
        </w:rPr>
        <w:t>hotovitele</w:t>
      </w:r>
      <w:r w:rsidR="005A090B" w:rsidRPr="00210BB6">
        <w:rPr>
          <w:bCs/>
          <w:sz w:val="22"/>
          <w:szCs w:val="22"/>
        </w:rPr>
        <w:t>:</w:t>
      </w:r>
      <w:r w:rsidR="005A090B" w:rsidRPr="00210BB6">
        <w:rPr>
          <w:bCs/>
          <w:sz w:val="22"/>
          <w:szCs w:val="22"/>
        </w:rPr>
        <w:tab/>
      </w:r>
      <w:r w:rsidR="0067512A" w:rsidRPr="00B225BB">
        <w:rPr>
          <w:rFonts w:eastAsia="Calibri"/>
          <w:b w:val="0"/>
          <w:i/>
          <w:color w:val="00B0F0"/>
          <w:sz w:val="22"/>
          <w:szCs w:val="22"/>
        </w:rPr>
        <w:t xml:space="preserve">(Pozn. </w:t>
      </w:r>
      <w:r w:rsidR="0067512A">
        <w:rPr>
          <w:rFonts w:eastAsia="Calibri"/>
          <w:b w:val="0"/>
          <w:i/>
          <w:color w:val="00B0F0"/>
          <w:sz w:val="22"/>
          <w:szCs w:val="22"/>
        </w:rPr>
        <w:t>d</w:t>
      </w:r>
      <w:r w:rsidR="0067512A" w:rsidRPr="00B225BB">
        <w:rPr>
          <w:rFonts w:eastAsia="Calibri"/>
          <w:b w:val="0"/>
          <w:i/>
          <w:color w:val="00B0F0"/>
          <w:sz w:val="22"/>
          <w:szCs w:val="22"/>
        </w:rPr>
        <w:t xml:space="preserve">oplní </w:t>
      </w:r>
      <w:r w:rsidR="006D42A0">
        <w:rPr>
          <w:rFonts w:eastAsia="Calibri"/>
          <w:b w:val="0"/>
          <w:i/>
          <w:color w:val="00B0F0"/>
          <w:sz w:val="22"/>
          <w:szCs w:val="22"/>
        </w:rPr>
        <w:t>Z</w:t>
      </w:r>
      <w:r w:rsidR="006F41A5">
        <w:rPr>
          <w:rFonts w:eastAsia="Calibri"/>
          <w:b w:val="0"/>
          <w:i/>
          <w:color w:val="00B0F0"/>
          <w:sz w:val="22"/>
          <w:szCs w:val="22"/>
        </w:rPr>
        <w:t>hotovitel</w:t>
      </w:r>
      <w:r w:rsidR="0067512A">
        <w:rPr>
          <w:rFonts w:eastAsia="Calibri"/>
          <w:b w:val="0"/>
          <w:i/>
          <w:color w:val="00B0F0"/>
          <w:sz w:val="22"/>
          <w:szCs w:val="22"/>
        </w:rPr>
        <w:t>.</w:t>
      </w:r>
      <w:r w:rsidR="0067512A" w:rsidRPr="0067512A">
        <w:rPr>
          <w:rFonts w:eastAsia="Calibri"/>
          <w:b w:val="0"/>
          <w:i/>
          <w:color w:val="00B0F0"/>
          <w:sz w:val="22"/>
          <w:szCs w:val="22"/>
        </w:rPr>
        <w:t xml:space="preserve"> Poté poznámku vymažte</w:t>
      </w:r>
      <w:r w:rsidR="0067512A">
        <w:rPr>
          <w:rFonts w:eastAsia="Calibri"/>
          <w:b w:val="0"/>
          <w:i/>
          <w:color w:val="00B0F0"/>
          <w:sz w:val="22"/>
          <w:szCs w:val="22"/>
        </w:rPr>
        <w:t>)</w:t>
      </w:r>
      <w:r w:rsidR="0067512A" w:rsidRPr="00B225BB">
        <w:rPr>
          <w:b w:val="0"/>
          <w:sz w:val="22"/>
          <w:szCs w:val="22"/>
        </w:rPr>
        <w:t xml:space="preserve"> </w:t>
      </w:r>
      <w:r w:rsidR="005A090B" w:rsidRPr="00210BB6">
        <w:rPr>
          <w:bCs/>
          <w:sz w:val="22"/>
          <w:szCs w:val="22"/>
        </w:rPr>
        <w:t xml:space="preserve">      </w:t>
      </w:r>
    </w:p>
    <w:p w14:paraId="35175DA0" w14:textId="77777777" w:rsidR="001D1D4B" w:rsidRPr="00210BB6" w:rsidRDefault="001D1D4B" w:rsidP="001D1D4B">
      <w:pPr>
        <w:pStyle w:val="Nzev"/>
        <w:jc w:val="left"/>
        <w:rPr>
          <w:bCs/>
          <w:sz w:val="22"/>
          <w:szCs w:val="22"/>
        </w:rPr>
      </w:pPr>
    </w:p>
    <w:p w14:paraId="5C6F9804" w14:textId="77777777" w:rsidR="001D1D4B" w:rsidRPr="00210BB6" w:rsidRDefault="001D1D4B" w:rsidP="001D1D4B">
      <w:pPr>
        <w:widowControl w:val="0"/>
        <w:numPr>
          <w:ilvl w:val="0"/>
          <w:numId w:val="18"/>
        </w:numPr>
        <w:tabs>
          <w:tab w:val="left" w:pos="0"/>
        </w:tabs>
        <w:rPr>
          <w:b/>
          <w:bCs/>
          <w:sz w:val="22"/>
          <w:szCs w:val="22"/>
        </w:rPr>
      </w:pPr>
      <w:r w:rsidRPr="00210BB6">
        <w:rPr>
          <w:b/>
          <w:bCs/>
          <w:sz w:val="22"/>
          <w:szCs w:val="22"/>
        </w:rPr>
        <w:t>Smluvní strany</w:t>
      </w:r>
    </w:p>
    <w:p w14:paraId="4027C9F0" w14:textId="77777777" w:rsidR="001D1D4B" w:rsidRPr="00210BB6" w:rsidRDefault="00312751" w:rsidP="001D1D4B">
      <w:pPr>
        <w:widowControl w:val="0"/>
        <w:tabs>
          <w:tab w:val="left" w:pos="3969"/>
        </w:tabs>
        <w:spacing w:before="120"/>
        <w:ind w:right="21"/>
        <w:jc w:val="both"/>
        <w:rPr>
          <w:b/>
          <w:sz w:val="22"/>
          <w:szCs w:val="22"/>
        </w:rPr>
      </w:pPr>
      <w:r w:rsidRPr="00210BB6">
        <w:rPr>
          <w:b/>
          <w:sz w:val="22"/>
          <w:szCs w:val="22"/>
        </w:rPr>
        <w:t>Objednatel</w:t>
      </w:r>
      <w:r w:rsidR="001D1D4B" w:rsidRPr="00210BB6">
        <w:rPr>
          <w:b/>
          <w:sz w:val="22"/>
          <w:szCs w:val="22"/>
        </w:rPr>
        <w:t>:</w:t>
      </w:r>
      <w:r w:rsidR="001D1D4B" w:rsidRPr="00210BB6">
        <w:rPr>
          <w:b/>
          <w:sz w:val="22"/>
          <w:szCs w:val="22"/>
        </w:rPr>
        <w:tab/>
        <w:t>Dopravní podnik Ostrava a.s.</w:t>
      </w:r>
    </w:p>
    <w:p w14:paraId="517AD906" w14:textId="77777777" w:rsidR="001D1D4B" w:rsidRPr="00210BB6" w:rsidRDefault="001D1D4B" w:rsidP="001D1D4B">
      <w:pPr>
        <w:widowControl w:val="0"/>
        <w:tabs>
          <w:tab w:val="left" w:pos="3969"/>
        </w:tabs>
        <w:ind w:right="21"/>
        <w:rPr>
          <w:sz w:val="22"/>
          <w:szCs w:val="22"/>
        </w:rPr>
      </w:pPr>
      <w:r w:rsidRPr="00210BB6">
        <w:rPr>
          <w:sz w:val="22"/>
          <w:szCs w:val="22"/>
        </w:rPr>
        <w:t xml:space="preserve">se sídlem: </w:t>
      </w:r>
      <w:r w:rsidRPr="00210BB6">
        <w:rPr>
          <w:sz w:val="22"/>
          <w:szCs w:val="22"/>
        </w:rPr>
        <w:tab/>
        <w:t>Poděbradova 494/2, Moravská Ostrava, 702 00 Ostrava</w:t>
      </w:r>
    </w:p>
    <w:p w14:paraId="70E4970A" w14:textId="77777777" w:rsidR="001D1D4B" w:rsidRPr="00210BB6" w:rsidRDefault="001D1D4B" w:rsidP="001D1D4B">
      <w:pPr>
        <w:widowControl w:val="0"/>
        <w:tabs>
          <w:tab w:val="left" w:pos="3969"/>
        </w:tabs>
        <w:ind w:right="21"/>
        <w:rPr>
          <w:sz w:val="22"/>
          <w:szCs w:val="22"/>
        </w:rPr>
      </w:pPr>
      <w:r w:rsidRPr="00210BB6">
        <w:rPr>
          <w:sz w:val="22"/>
          <w:szCs w:val="22"/>
        </w:rPr>
        <w:t>právní forma:</w:t>
      </w:r>
      <w:r w:rsidRPr="00210BB6">
        <w:rPr>
          <w:sz w:val="22"/>
          <w:szCs w:val="22"/>
        </w:rPr>
        <w:tab/>
        <w:t>akciová společnost</w:t>
      </w:r>
    </w:p>
    <w:p w14:paraId="0C834F00" w14:textId="3AB7F805" w:rsidR="001D1D4B" w:rsidRPr="00210BB6" w:rsidRDefault="005A090B" w:rsidP="00192E59">
      <w:pPr>
        <w:widowControl w:val="0"/>
        <w:tabs>
          <w:tab w:val="left" w:pos="3969"/>
        </w:tabs>
        <w:ind w:left="3969" w:right="21" w:hanging="3969"/>
        <w:rPr>
          <w:sz w:val="22"/>
          <w:szCs w:val="22"/>
        </w:rPr>
      </w:pPr>
      <w:r w:rsidRPr="00210BB6">
        <w:rPr>
          <w:sz w:val="22"/>
          <w:szCs w:val="22"/>
        </w:rPr>
        <w:t>zapsaná v obch. rejstříku:</w:t>
      </w:r>
      <w:r w:rsidR="001D1D4B" w:rsidRPr="00210BB6">
        <w:rPr>
          <w:sz w:val="22"/>
          <w:szCs w:val="22"/>
        </w:rPr>
        <w:tab/>
        <w:t xml:space="preserve">vedeném u Krajského soudu Ostrava, </w:t>
      </w:r>
      <w:proofErr w:type="spellStart"/>
      <w:r w:rsidR="002267D5" w:rsidRPr="00210BB6">
        <w:rPr>
          <w:sz w:val="22"/>
          <w:szCs w:val="22"/>
        </w:rPr>
        <w:t>sp</w:t>
      </w:r>
      <w:proofErr w:type="spellEnd"/>
      <w:r w:rsidR="002267D5" w:rsidRPr="00210BB6">
        <w:rPr>
          <w:sz w:val="22"/>
          <w:szCs w:val="22"/>
        </w:rPr>
        <w:t xml:space="preserve">. zn. </w:t>
      </w:r>
      <w:r w:rsidR="001D1D4B" w:rsidRPr="00210BB6">
        <w:rPr>
          <w:sz w:val="22"/>
          <w:szCs w:val="22"/>
        </w:rPr>
        <w:t>B 1104</w:t>
      </w:r>
    </w:p>
    <w:p w14:paraId="247A69ED" w14:textId="77777777" w:rsidR="001D1D4B" w:rsidRPr="00210BB6" w:rsidRDefault="001D1D4B" w:rsidP="001D1D4B">
      <w:pPr>
        <w:widowControl w:val="0"/>
        <w:tabs>
          <w:tab w:val="left" w:pos="3969"/>
        </w:tabs>
        <w:ind w:right="21"/>
        <w:rPr>
          <w:sz w:val="22"/>
          <w:szCs w:val="22"/>
        </w:rPr>
      </w:pPr>
      <w:r w:rsidRPr="00210BB6">
        <w:rPr>
          <w:sz w:val="22"/>
          <w:szCs w:val="22"/>
        </w:rPr>
        <w:t xml:space="preserve">IČ: </w:t>
      </w:r>
      <w:r w:rsidRPr="00210BB6">
        <w:rPr>
          <w:sz w:val="22"/>
          <w:szCs w:val="22"/>
        </w:rPr>
        <w:tab/>
        <w:t>61974757</w:t>
      </w:r>
    </w:p>
    <w:p w14:paraId="073E620C" w14:textId="77777777" w:rsidR="001D1D4B" w:rsidRPr="00210BB6" w:rsidRDefault="001D1D4B" w:rsidP="001D1D4B">
      <w:pPr>
        <w:widowControl w:val="0"/>
        <w:tabs>
          <w:tab w:val="left" w:pos="3969"/>
        </w:tabs>
        <w:ind w:right="21"/>
        <w:rPr>
          <w:sz w:val="22"/>
          <w:szCs w:val="22"/>
        </w:rPr>
      </w:pPr>
      <w:r w:rsidRPr="00210BB6">
        <w:rPr>
          <w:sz w:val="22"/>
          <w:szCs w:val="22"/>
        </w:rPr>
        <w:t>DIČ:</w:t>
      </w:r>
      <w:r w:rsidRPr="00210BB6">
        <w:rPr>
          <w:sz w:val="22"/>
          <w:szCs w:val="22"/>
        </w:rPr>
        <w:tab/>
        <w:t>CZ61974757  plátce DPH</w:t>
      </w:r>
    </w:p>
    <w:p w14:paraId="54A3C16C" w14:textId="77777777" w:rsidR="001D1D4B" w:rsidRPr="00210BB6" w:rsidRDefault="001D1D4B" w:rsidP="001D1D4B">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29403177" w14:textId="77777777" w:rsidR="001D1D4B" w:rsidRPr="00210BB6" w:rsidRDefault="001D1D4B" w:rsidP="001D1D4B">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1EB664EB" w14:textId="77777777" w:rsidR="00297857" w:rsidRPr="00210BB6" w:rsidRDefault="00CB316C" w:rsidP="00882C76">
      <w:pPr>
        <w:tabs>
          <w:tab w:val="left" w:pos="3969"/>
        </w:tabs>
        <w:ind w:right="21"/>
        <w:rPr>
          <w:sz w:val="22"/>
          <w:szCs w:val="22"/>
        </w:rPr>
      </w:pPr>
      <w:r w:rsidRPr="00210BB6">
        <w:rPr>
          <w:sz w:val="22"/>
          <w:szCs w:val="22"/>
        </w:rPr>
        <w:t>zastoupen</w:t>
      </w:r>
      <w:r w:rsidR="00D80272" w:rsidRPr="00210BB6">
        <w:rPr>
          <w:sz w:val="22"/>
          <w:szCs w:val="22"/>
        </w:rPr>
        <w:t>:</w:t>
      </w:r>
      <w:r w:rsidR="001D1D4B" w:rsidRPr="00210BB6">
        <w:rPr>
          <w:sz w:val="22"/>
          <w:szCs w:val="22"/>
        </w:rPr>
        <w:tab/>
      </w:r>
      <w:r w:rsidR="00297857" w:rsidRPr="00210BB6">
        <w:rPr>
          <w:sz w:val="22"/>
          <w:szCs w:val="22"/>
        </w:rPr>
        <w:t xml:space="preserve">Ing. Danielem </w:t>
      </w:r>
      <w:proofErr w:type="spellStart"/>
      <w:r w:rsidR="00297857" w:rsidRPr="00210BB6">
        <w:rPr>
          <w:sz w:val="22"/>
          <w:szCs w:val="22"/>
        </w:rPr>
        <w:t>Morysem</w:t>
      </w:r>
      <w:proofErr w:type="spellEnd"/>
      <w:r w:rsidR="00297857" w:rsidRPr="00210BB6">
        <w:rPr>
          <w:sz w:val="22"/>
          <w:szCs w:val="22"/>
        </w:rPr>
        <w:t>, MBA, předseda představenstva</w:t>
      </w:r>
    </w:p>
    <w:p w14:paraId="564A582C" w14:textId="3401D3F2" w:rsidR="00DC71E3" w:rsidRPr="00210BB6" w:rsidRDefault="00297857" w:rsidP="00297857">
      <w:pPr>
        <w:tabs>
          <w:tab w:val="left" w:pos="3969"/>
        </w:tabs>
        <w:ind w:right="21"/>
        <w:rPr>
          <w:sz w:val="22"/>
          <w:szCs w:val="22"/>
        </w:rPr>
      </w:pPr>
      <w:r w:rsidRPr="00210BB6">
        <w:rPr>
          <w:sz w:val="22"/>
          <w:szCs w:val="22"/>
        </w:rPr>
        <w:tab/>
      </w:r>
      <w:r w:rsidR="00882C76" w:rsidRPr="00210BB6">
        <w:rPr>
          <w:sz w:val="22"/>
          <w:szCs w:val="22"/>
        </w:rPr>
        <w:t>Ing. Martin</w:t>
      </w:r>
      <w:r w:rsidRPr="00210BB6">
        <w:rPr>
          <w:sz w:val="22"/>
          <w:szCs w:val="22"/>
        </w:rPr>
        <w:t>em</w:t>
      </w:r>
      <w:r w:rsidR="00C3175F" w:rsidRPr="00210BB6">
        <w:rPr>
          <w:sz w:val="22"/>
          <w:szCs w:val="22"/>
        </w:rPr>
        <w:t xml:space="preserve"> Chovan</w:t>
      </w:r>
      <w:r w:rsidR="00882C76" w:rsidRPr="00210BB6">
        <w:rPr>
          <w:sz w:val="22"/>
          <w:szCs w:val="22"/>
        </w:rPr>
        <w:t>c</w:t>
      </w:r>
      <w:r w:rsidRPr="00210BB6">
        <w:rPr>
          <w:sz w:val="22"/>
          <w:szCs w:val="22"/>
        </w:rPr>
        <w:t>em</w:t>
      </w:r>
      <w:r w:rsidR="00882C76" w:rsidRPr="00210BB6">
        <w:rPr>
          <w:sz w:val="22"/>
          <w:szCs w:val="22"/>
        </w:rPr>
        <w:t xml:space="preserve">, </w:t>
      </w:r>
      <w:r w:rsidRPr="00210BB6">
        <w:rPr>
          <w:sz w:val="22"/>
          <w:szCs w:val="22"/>
        </w:rPr>
        <w:t>člen představenstva</w:t>
      </w:r>
    </w:p>
    <w:p w14:paraId="72ED434E" w14:textId="7BABB616" w:rsidR="00294598" w:rsidRPr="00210BB6" w:rsidRDefault="00CB316C" w:rsidP="000A4350">
      <w:pPr>
        <w:pStyle w:val="Text"/>
        <w:widowControl w:val="0"/>
        <w:tabs>
          <w:tab w:val="clear" w:pos="227"/>
          <w:tab w:val="left" w:pos="3969"/>
        </w:tabs>
        <w:spacing w:before="60" w:line="240" w:lineRule="auto"/>
        <w:ind w:right="23"/>
        <w:rPr>
          <w:rFonts w:ascii="Times New Roman" w:hAnsi="Times New Roman"/>
          <w:sz w:val="22"/>
          <w:szCs w:val="22"/>
          <w:lang w:val="cs-CZ"/>
        </w:rPr>
      </w:pPr>
      <w:r w:rsidRPr="00210BB6">
        <w:rPr>
          <w:rStyle w:val="Hypertextovodkaz"/>
          <w:rFonts w:ascii="Times New Roman" w:hAnsi="Times New Roman"/>
          <w:color w:val="auto"/>
          <w:sz w:val="22"/>
          <w:szCs w:val="22"/>
          <w:u w:val="none"/>
          <w:lang w:val="cs-CZ"/>
        </w:rPr>
        <w:t>kontaktní osoba</w:t>
      </w:r>
      <w:r w:rsidR="001D1D4B" w:rsidRPr="00210BB6">
        <w:rPr>
          <w:rStyle w:val="Hypertextovodkaz"/>
          <w:rFonts w:ascii="Times New Roman" w:hAnsi="Times New Roman"/>
          <w:color w:val="auto"/>
          <w:sz w:val="22"/>
          <w:szCs w:val="22"/>
          <w:u w:val="none"/>
          <w:lang w:val="cs-CZ"/>
        </w:rPr>
        <w:t xml:space="preserve"> ve věcech smluvních:</w:t>
      </w:r>
      <w:r w:rsidR="001D1D4B" w:rsidRPr="00210BB6">
        <w:rPr>
          <w:rStyle w:val="Hypertextovodkaz"/>
          <w:rFonts w:ascii="Times New Roman" w:hAnsi="Times New Roman"/>
          <w:color w:val="auto"/>
          <w:sz w:val="22"/>
          <w:szCs w:val="22"/>
          <w:u w:val="none"/>
          <w:lang w:val="cs-CZ"/>
        </w:rPr>
        <w:tab/>
      </w:r>
      <w:r w:rsidR="000A4350" w:rsidRPr="00B225BB">
        <w:rPr>
          <w:bCs/>
          <w:i/>
          <w:color w:val="00B0F0"/>
          <w:sz w:val="22"/>
          <w:szCs w:val="22"/>
        </w:rPr>
        <w:t>(</w:t>
      </w:r>
      <w:proofErr w:type="spellStart"/>
      <w:r w:rsidR="000A4350" w:rsidRPr="00B225BB">
        <w:rPr>
          <w:bCs/>
          <w:i/>
          <w:color w:val="00B0F0"/>
          <w:sz w:val="22"/>
          <w:szCs w:val="22"/>
        </w:rPr>
        <w:t>Pozn</w:t>
      </w:r>
      <w:proofErr w:type="spellEnd"/>
      <w:r w:rsidR="000A4350" w:rsidRPr="00B225BB">
        <w:rPr>
          <w:bCs/>
          <w:i/>
          <w:color w:val="00B0F0"/>
          <w:sz w:val="22"/>
          <w:szCs w:val="22"/>
        </w:rPr>
        <w:t xml:space="preserve">. </w:t>
      </w:r>
      <w:proofErr w:type="spellStart"/>
      <w:r w:rsidR="000A4350" w:rsidRPr="00B225BB">
        <w:rPr>
          <w:bCs/>
          <w:i/>
          <w:color w:val="00B0F0"/>
          <w:sz w:val="22"/>
          <w:szCs w:val="22"/>
        </w:rPr>
        <w:t>doplní</w:t>
      </w:r>
      <w:proofErr w:type="spellEnd"/>
      <w:r w:rsidR="000A4350" w:rsidRPr="00B225BB">
        <w:rPr>
          <w:bCs/>
          <w:i/>
          <w:color w:val="00B0F0"/>
          <w:sz w:val="22"/>
          <w:szCs w:val="22"/>
        </w:rPr>
        <w:t xml:space="preserve"> </w:t>
      </w:r>
      <w:proofErr w:type="spellStart"/>
      <w:r w:rsidR="000A4350" w:rsidRPr="00B225BB">
        <w:rPr>
          <w:bCs/>
          <w:i/>
          <w:color w:val="00B0F0"/>
          <w:sz w:val="22"/>
          <w:szCs w:val="22"/>
        </w:rPr>
        <w:t>Objednatel</w:t>
      </w:r>
      <w:proofErr w:type="spellEnd"/>
      <w:r w:rsidR="000A4350" w:rsidRPr="00B225BB">
        <w:rPr>
          <w:bCs/>
          <w:i/>
          <w:color w:val="00B0F0"/>
          <w:sz w:val="22"/>
          <w:szCs w:val="22"/>
        </w:rPr>
        <w:t>)</w:t>
      </w:r>
    </w:p>
    <w:p w14:paraId="50135752" w14:textId="77777777" w:rsidR="00294598" w:rsidRPr="00210BB6" w:rsidRDefault="00294598" w:rsidP="00294598">
      <w:pPr>
        <w:pStyle w:val="Text"/>
        <w:widowControl w:val="0"/>
        <w:tabs>
          <w:tab w:val="clear" w:pos="227"/>
          <w:tab w:val="left" w:pos="3969"/>
        </w:tabs>
        <w:spacing w:before="60" w:line="240" w:lineRule="auto"/>
        <w:ind w:right="23"/>
        <w:rPr>
          <w:rFonts w:ascii="Times New Roman" w:hAnsi="Times New Roman"/>
          <w:color w:val="auto"/>
          <w:sz w:val="22"/>
          <w:szCs w:val="22"/>
          <w:lang w:val="cs-CZ"/>
        </w:rPr>
      </w:pPr>
    </w:p>
    <w:p w14:paraId="07E18D6B" w14:textId="5EC98583" w:rsidR="00294598" w:rsidRPr="00210BB6" w:rsidRDefault="00CB316C" w:rsidP="000A435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F04C39">
        <w:rPr>
          <w:rStyle w:val="Hypertextovodkaz"/>
          <w:rFonts w:ascii="Times New Roman" w:hAnsi="Times New Roman"/>
          <w:color w:val="auto"/>
          <w:sz w:val="22"/>
          <w:szCs w:val="22"/>
          <w:u w:val="none"/>
          <w:lang w:val="cs-CZ"/>
        </w:rPr>
        <w:t>kontaktní osoba</w:t>
      </w:r>
      <w:r w:rsidR="001D1D4B" w:rsidRPr="00F04C39">
        <w:rPr>
          <w:rStyle w:val="Hypertextovodkaz"/>
          <w:rFonts w:ascii="Times New Roman" w:hAnsi="Times New Roman"/>
          <w:color w:val="auto"/>
          <w:sz w:val="22"/>
          <w:szCs w:val="22"/>
          <w:u w:val="none"/>
          <w:lang w:val="cs-CZ"/>
        </w:rPr>
        <w:t xml:space="preserve"> ve věcech technických:</w:t>
      </w:r>
      <w:r w:rsidR="001D1D4B" w:rsidRPr="002A22BE">
        <w:rPr>
          <w:rStyle w:val="Hypertextovodkaz"/>
          <w:rFonts w:ascii="Times New Roman" w:hAnsi="Times New Roman"/>
          <w:color w:val="auto"/>
          <w:sz w:val="22"/>
          <w:szCs w:val="22"/>
          <w:u w:val="none"/>
          <w:lang w:val="cs-CZ"/>
        </w:rPr>
        <w:tab/>
      </w:r>
      <w:r w:rsidR="000A4350" w:rsidRPr="00B225BB">
        <w:rPr>
          <w:bCs/>
          <w:i/>
          <w:color w:val="00B0F0"/>
          <w:sz w:val="22"/>
          <w:szCs w:val="22"/>
        </w:rPr>
        <w:t>(</w:t>
      </w:r>
      <w:proofErr w:type="spellStart"/>
      <w:r w:rsidR="000A4350" w:rsidRPr="00B225BB">
        <w:rPr>
          <w:bCs/>
          <w:i/>
          <w:color w:val="00B0F0"/>
          <w:sz w:val="22"/>
          <w:szCs w:val="22"/>
        </w:rPr>
        <w:t>Pozn</w:t>
      </w:r>
      <w:proofErr w:type="spellEnd"/>
      <w:r w:rsidR="000A4350" w:rsidRPr="00B225BB">
        <w:rPr>
          <w:bCs/>
          <w:i/>
          <w:color w:val="00B0F0"/>
          <w:sz w:val="22"/>
          <w:szCs w:val="22"/>
        </w:rPr>
        <w:t xml:space="preserve">. </w:t>
      </w:r>
      <w:proofErr w:type="spellStart"/>
      <w:r w:rsidR="000A4350" w:rsidRPr="00B225BB">
        <w:rPr>
          <w:bCs/>
          <w:i/>
          <w:color w:val="00B0F0"/>
          <w:sz w:val="22"/>
          <w:szCs w:val="22"/>
        </w:rPr>
        <w:t>doplní</w:t>
      </w:r>
      <w:proofErr w:type="spellEnd"/>
      <w:r w:rsidR="000A4350" w:rsidRPr="00B225BB">
        <w:rPr>
          <w:bCs/>
          <w:i/>
          <w:color w:val="00B0F0"/>
          <w:sz w:val="22"/>
          <w:szCs w:val="22"/>
        </w:rPr>
        <w:t xml:space="preserve"> </w:t>
      </w:r>
      <w:proofErr w:type="spellStart"/>
      <w:r w:rsidR="000A4350" w:rsidRPr="00B225BB">
        <w:rPr>
          <w:bCs/>
          <w:i/>
          <w:color w:val="00B0F0"/>
          <w:sz w:val="22"/>
          <w:szCs w:val="22"/>
        </w:rPr>
        <w:t>Objednatel</w:t>
      </w:r>
      <w:proofErr w:type="spellEnd"/>
      <w:r w:rsidR="000A4350" w:rsidRPr="00B225BB">
        <w:rPr>
          <w:bCs/>
          <w:i/>
          <w:color w:val="00B0F0"/>
          <w:sz w:val="22"/>
          <w:szCs w:val="22"/>
        </w:rPr>
        <w:t>)</w:t>
      </w:r>
    </w:p>
    <w:p w14:paraId="0D1E3771" w14:textId="51CD82C3" w:rsidR="001D1D4B" w:rsidRPr="00210BB6" w:rsidRDefault="006D42A0" w:rsidP="00192E59">
      <w:pPr>
        <w:pStyle w:val="Text"/>
        <w:widowControl w:val="0"/>
        <w:tabs>
          <w:tab w:val="clear" w:pos="227"/>
          <w:tab w:val="left" w:pos="3969"/>
        </w:tabs>
        <w:spacing w:line="240" w:lineRule="auto"/>
        <w:ind w:right="21"/>
        <w:rPr>
          <w:rFonts w:ascii="Times New Roman" w:hAnsi="Times New Roman"/>
          <w:b/>
          <w:sz w:val="22"/>
          <w:szCs w:val="22"/>
          <w:lang w:val="cs-CZ"/>
        </w:rPr>
      </w:pPr>
      <w:r>
        <w:rPr>
          <w:rFonts w:ascii="Times New Roman" w:hAnsi="Times New Roman"/>
          <w:sz w:val="22"/>
          <w:szCs w:val="22"/>
          <w:lang w:val="cs-CZ"/>
        </w:rPr>
        <w:t>(</w:t>
      </w:r>
      <w:r w:rsidR="001D1D4B" w:rsidRPr="00210BB6">
        <w:rPr>
          <w:rFonts w:ascii="Times New Roman" w:hAnsi="Times New Roman"/>
          <w:sz w:val="22"/>
          <w:szCs w:val="22"/>
          <w:lang w:val="cs-CZ"/>
        </w:rPr>
        <w:t>dále jen</w:t>
      </w:r>
      <w:r w:rsidR="001D1D4B" w:rsidRPr="00210BB6">
        <w:rPr>
          <w:rFonts w:ascii="Times New Roman" w:hAnsi="Times New Roman"/>
          <w:b/>
          <w:sz w:val="22"/>
          <w:szCs w:val="22"/>
          <w:lang w:val="cs-CZ"/>
        </w:rPr>
        <w:t xml:space="preserve"> </w:t>
      </w:r>
      <w:r w:rsidR="001D1D4B" w:rsidRPr="000A4350">
        <w:rPr>
          <w:rFonts w:ascii="Times New Roman" w:hAnsi="Times New Roman"/>
          <w:bCs/>
          <w:sz w:val="22"/>
          <w:szCs w:val="22"/>
          <w:lang w:val="cs-CZ"/>
        </w:rPr>
        <w:t>„</w:t>
      </w:r>
      <w:r w:rsidR="0067512A">
        <w:rPr>
          <w:rFonts w:ascii="Times New Roman" w:hAnsi="Times New Roman"/>
          <w:b/>
          <w:sz w:val="22"/>
          <w:szCs w:val="22"/>
          <w:lang w:val="cs-CZ"/>
        </w:rPr>
        <w:t>O</w:t>
      </w:r>
      <w:r w:rsidR="00312751" w:rsidRPr="00210BB6">
        <w:rPr>
          <w:rFonts w:ascii="Times New Roman" w:hAnsi="Times New Roman"/>
          <w:b/>
          <w:sz w:val="22"/>
          <w:szCs w:val="22"/>
          <w:lang w:val="cs-CZ"/>
        </w:rPr>
        <w:t>bjednatel</w:t>
      </w:r>
      <w:r w:rsidR="001D1D4B" w:rsidRPr="000A4350">
        <w:rPr>
          <w:rFonts w:ascii="Times New Roman" w:hAnsi="Times New Roman"/>
          <w:bCs/>
          <w:sz w:val="22"/>
          <w:szCs w:val="22"/>
          <w:lang w:val="cs-CZ"/>
        </w:rPr>
        <w:t>“</w:t>
      </w:r>
      <w:r w:rsidRPr="000A4350">
        <w:rPr>
          <w:rFonts w:ascii="Times New Roman" w:hAnsi="Times New Roman"/>
          <w:bCs/>
          <w:sz w:val="22"/>
          <w:szCs w:val="22"/>
          <w:lang w:val="cs-CZ"/>
        </w:rPr>
        <w:t>)</w:t>
      </w:r>
    </w:p>
    <w:p w14:paraId="5B41A372" w14:textId="77777777" w:rsidR="001D1D4B" w:rsidRPr="00210BB6" w:rsidRDefault="001D1D4B" w:rsidP="005A090B">
      <w:pPr>
        <w:widowControl w:val="0"/>
        <w:ind w:right="21"/>
        <w:jc w:val="both"/>
        <w:rPr>
          <w:sz w:val="22"/>
          <w:szCs w:val="22"/>
        </w:rPr>
      </w:pPr>
    </w:p>
    <w:p w14:paraId="00282B81" w14:textId="77777777" w:rsidR="001D1D4B" w:rsidRPr="00210BB6" w:rsidRDefault="001D1D4B" w:rsidP="001D1D4B">
      <w:pPr>
        <w:widowControl w:val="0"/>
        <w:ind w:right="21"/>
        <w:jc w:val="both"/>
        <w:rPr>
          <w:sz w:val="22"/>
          <w:szCs w:val="22"/>
        </w:rPr>
      </w:pPr>
      <w:r w:rsidRPr="00210BB6">
        <w:rPr>
          <w:sz w:val="22"/>
          <w:szCs w:val="22"/>
        </w:rPr>
        <w:t>a</w:t>
      </w:r>
    </w:p>
    <w:p w14:paraId="2019943C" w14:textId="77777777" w:rsidR="001D1D4B" w:rsidRPr="00210BB6" w:rsidRDefault="001D1D4B" w:rsidP="001D1D4B">
      <w:pPr>
        <w:widowControl w:val="0"/>
        <w:ind w:right="21"/>
        <w:jc w:val="both"/>
        <w:rPr>
          <w:sz w:val="22"/>
          <w:szCs w:val="22"/>
        </w:rPr>
      </w:pPr>
    </w:p>
    <w:p w14:paraId="6BF8DD5B" w14:textId="61605318" w:rsidR="0067512A" w:rsidRPr="00B51BE4" w:rsidRDefault="00312751" w:rsidP="0067512A">
      <w:pPr>
        <w:widowControl w:val="0"/>
        <w:tabs>
          <w:tab w:val="left" w:pos="3969"/>
        </w:tabs>
        <w:ind w:right="21"/>
        <w:jc w:val="both"/>
        <w:rPr>
          <w:b/>
          <w:sz w:val="22"/>
          <w:szCs w:val="22"/>
        </w:rPr>
      </w:pPr>
      <w:r w:rsidRPr="00210BB6">
        <w:rPr>
          <w:b/>
          <w:sz w:val="22"/>
          <w:szCs w:val="22"/>
        </w:rPr>
        <w:t>Zhotovitel</w:t>
      </w:r>
      <w:r w:rsidR="001D1D4B" w:rsidRPr="00210BB6">
        <w:rPr>
          <w:b/>
          <w:sz w:val="22"/>
          <w:szCs w:val="22"/>
        </w:rPr>
        <w:t>:</w:t>
      </w:r>
      <w:r w:rsidR="0067512A">
        <w:rPr>
          <w:b/>
          <w:sz w:val="22"/>
          <w:szCs w:val="22"/>
        </w:rPr>
        <w:tab/>
      </w:r>
      <w:r w:rsidR="0067512A" w:rsidRPr="00B225BB">
        <w:rPr>
          <w:rFonts w:eastAsia="Calibri"/>
          <w:bCs/>
          <w:i/>
          <w:color w:val="00B0F0"/>
          <w:sz w:val="22"/>
          <w:szCs w:val="22"/>
        </w:rPr>
        <w:t xml:space="preserve">(Pozn. </w:t>
      </w:r>
      <w:r w:rsidR="0067512A">
        <w:rPr>
          <w:rFonts w:eastAsia="Calibri"/>
          <w:bCs/>
          <w:i/>
          <w:color w:val="00B0F0"/>
          <w:sz w:val="22"/>
          <w:szCs w:val="22"/>
        </w:rPr>
        <w:t>d</w:t>
      </w:r>
      <w:r w:rsidR="0067512A" w:rsidRPr="00B225BB">
        <w:rPr>
          <w:rFonts w:eastAsia="Calibri"/>
          <w:bCs/>
          <w:i/>
          <w:color w:val="00B0F0"/>
          <w:sz w:val="22"/>
          <w:szCs w:val="22"/>
        </w:rPr>
        <w:t xml:space="preserve">oplní </w:t>
      </w:r>
      <w:r w:rsidR="006D42A0">
        <w:rPr>
          <w:rFonts w:eastAsia="Calibri"/>
          <w:bCs/>
          <w:i/>
          <w:color w:val="00B0F0"/>
          <w:sz w:val="22"/>
          <w:szCs w:val="22"/>
        </w:rPr>
        <w:t>Z</w:t>
      </w:r>
      <w:r w:rsidR="006F41A5">
        <w:rPr>
          <w:rFonts w:eastAsia="Calibri"/>
          <w:bCs/>
          <w:i/>
          <w:color w:val="00B0F0"/>
          <w:sz w:val="22"/>
          <w:szCs w:val="22"/>
        </w:rPr>
        <w:t>hotovitel</w:t>
      </w:r>
      <w:r w:rsidR="0067512A" w:rsidRPr="00B225BB">
        <w:rPr>
          <w:rFonts w:eastAsia="Calibri"/>
          <w:bCs/>
          <w:i/>
          <w:color w:val="00B0F0"/>
          <w:sz w:val="22"/>
          <w:szCs w:val="22"/>
        </w:rPr>
        <w:t>. Poté poznámku vymažte)</w:t>
      </w:r>
    </w:p>
    <w:p w14:paraId="4550CFA3" w14:textId="77777777" w:rsidR="0067512A" w:rsidRPr="00B51BE4" w:rsidRDefault="0067512A" w:rsidP="0067512A">
      <w:pPr>
        <w:widowControl w:val="0"/>
        <w:tabs>
          <w:tab w:val="left" w:pos="3969"/>
        </w:tabs>
        <w:ind w:right="21"/>
        <w:jc w:val="both"/>
        <w:rPr>
          <w:sz w:val="22"/>
          <w:szCs w:val="22"/>
        </w:rPr>
      </w:pPr>
      <w:r w:rsidRPr="00B51BE4">
        <w:rPr>
          <w:sz w:val="22"/>
          <w:szCs w:val="22"/>
        </w:rPr>
        <w:t xml:space="preserve">se sídlem/místem podnikání:  </w:t>
      </w:r>
      <w:r w:rsidRPr="00B51BE4">
        <w:rPr>
          <w:sz w:val="22"/>
          <w:szCs w:val="22"/>
        </w:rPr>
        <w:tab/>
      </w:r>
    </w:p>
    <w:p w14:paraId="483A897D" w14:textId="77777777" w:rsidR="0067512A" w:rsidRPr="00B51BE4" w:rsidRDefault="0067512A" w:rsidP="0067512A">
      <w:pPr>
        <w:widowControl w:val="0"/>
        <w:tabs>
          <w:tab w:val="left" w:pos="3969"/>
        </w:tabs>
        <w:ind w:right="21"/>
        <w:jc w:val="both"/>
        <w:rPr>
          <w:sz w:val="22"/>
          <w:szCs w:val="22"/>
        </w:rPr>
      </w:pPr>
      <w:r w:rsidRPr="00B51BE4">
        <w:rPr>
          <w:sz w:val="22"/>
          <w:szCs w:val="22"/>
        </w:rPr>
        <w:t>právní forma:</w:t>
      </w:r>
    </w:p>
    <w:p w14:paraId="08B9621F" w14:textId="77777777" w:rsidR="0067512A" w:rsidRPr="00B51BE4" w:rsidRDefault="0067512A" w:rsidP="0067512A">
      <w:pPr>
        <w:widowControl w:val="0"/>
        <w:tabs>
          <w:tab w:val="left" w:pos="3969"/>
        </w:tabs>
        <w:ind w:right="21"/>
        <w:jc w:val="both"/>
        <w:rPr>
          <w:sz w:val="22"/>
          <w:szCs w:val="22"/>
        </w:rPr>
      </w:pPr>
      <w:r w:rsidRPr="00B51BE4">
        <w:rPr>
          <w:sz w:val="22"/>
          <w:szCs w:val="22"/>
        </w:rPr>
        <w:t>zapsaná v obch. rejstříku</w:t>
      </w:r>
      <w:r w:rsidRPr="00B51BE4">
        <w:rPr>
          <w:sz w:val="22"/>
          <w:szCs w:val="22"/>
        </w:rPr>
        <w:tab/>
      </w:r>
    </w:p>
    <w:p w14:paraId="4AF5ED58" w14:textId="77777777" w:rsidR="0067512A" w:rsidRPr="00B51BE4" w:rsidRDefault="0067512A" w:rsidP="0067512A">
      <w:pPr>
        <w:widowControl w:val="0"/>
        <w:tabs>
          <w:tab w:val="left" w:pos="3969"/>
        </w:tabs>
        <w:ind w:right="21"/>
        <w:jc w:val="both"/>
        <w:outlineLvl w:val="0"/>
        <w:rPr>
          <w:sz w:val="22"/>
          <w:szCs w:val="22"/>
        </w:rPr>
      </w:pPr>
      <w:r w:rsidRPr="00B51BE4">
        <w:rPr>
          <w:sz w:val="22"/>
          <w:szCs w:val="22"/>
        </w:rPr>
        <w:t xml:space="preserve">IČ:                  </w:t>
      </w:r>
      <w:r w:rsidRPr="00B51BE4">
        <w:rPr>
          <w:sz w:val="22"/>
          <w:szCs w:val="22"/>
        </w:rPr>
        <w:tab/>
      </w:r>
    </w:p>
    <w:p w14:paraId="579F17A4" w14:textId="77777777" w:rsidR="0067512A" w:rsidRPr="00B51BE4" w:rsidRDefault="0067512A" w:rsidP="0067512A">
      <w:pPr>
        <w:widowControl w:val="0"/>
        <w:tabs>
          <w:tab w:val="left" w:pos="3969"/>
        </w:tabs>
        <w:ind w:right="21"/>
        <w:jc w:val="both"/>
        <w:outlineLvl w:val="0"/>
        <w:rPr>
          <w:sz w:val="22"/>
          <w:szCs w:val="22"/>
        </w:rPr>
      </w:pPr>
      <w:r w:rsidRPr="00B51BE4">
        <w:rPr>
          <w:sz w:val="22"/>
          <w:szCs w:val="22"/>
        </w:rPr>
        <w:t xml:space="preserve">DIČ:               </w:t>
      </w:r>
      <w:r w:rsidRPr="00B51BE4">
        <w:rPr>
          <w:sz w:val="22"/>
          <w:szCs w:val="22"/>
        </w:rPr>
        <w:tab/>
      </w:r>
    </w:p>
    <w:p w14:paraId="0D5AE425" w14:textId="77777777" w:rsidR="0067512A" w:rsidRPr="00B51BE4" w:rsidRDefault="0067512A" w:rsidP="0067512A">
      <w:pPr>
        <w:widowControl w:val="0"/>
        <w:tabs>
          <w:tab w:val="left" w:pos="3969"/>
        </w:tabs>
        <w:ind w:right="21"/>
        <w:jc w:val="both"/>
        <w:rPr>
          <w:sz w:val="22"/>
          <w:szCs w:val="22"/>
        </w:rPr>
      </w:pPr>
      <w:r w:rsidRPr="00B51BE4">
        <w:rPr>
          <w:sz w:val="22"/>
          <w:szCs w:val="22"/>
        </w:rPr>
        <w:t xml:space="preserve">bankovní spojení: </w:t>
      </w:r>
      <w:r w:rsidRPr="00B51BE4">
        <w:rPr>
          <w:sz w:val="22"/>
          <w:szCs w:val="22"/>
        </w:rPr>
        <w:tab/>
      </w:r>
    </w:p>
    <w:p w14:paraId="72EF12B1" w14:textId="77777777" w:rsidR="0067512A" w:rsidRPr="00B51BE4" w:rsidRDefault="0067512A" w:rsidP="0067512A">
      <w:pPr>
        <w:widowControl w:val="0"/>
        <w:tabs>
          <w:tab w:val="left" w:pos="3969"/>
        </w:tabs>
        <w:ind w:right="21"/>
        <w:jc w:val="both"/>
        <w:rPr>
          <w:sz w:val="22"/>
          <w:szCs w:val="22"/>
        </w:rPr>
      </w:pPr>
      <w:r w:rsidRPr="00B51BE4">
        <w:rPr>
          <w:sz w:val="22"/>
          <w:szCs w:val="22"/>
        </w:rPr>
        <w:t xml:space="preserve">číslo účtu: </w:t>
      </w:r>
      <w:r w:rsidRPr="00B51BE4">
        <w:rPr>
          <w:sz w:val="22"/>
          <w:szCs w:val="22"/>
        </w:rPr>
        <w:tab/>
      </w:r>
    </w:p>
    <w:p w14:paraId="58ACF36E" w14:textId="77777777" w:rsidR="0067512A" w:rsidRPr="00B51BE4" w:rsidRDefault="0067512A" w:rsidP="0067512A">
      <w:pPr>
        <w:widowControl w:val="0"/>
        <w:tabs>
          <w:tab w:val="left" w:pos="3969"/>
        </w:tabs>
        <w:ind w:right="21"/>
        <w:jc w:val="both"/>
        <w:rPr>
          <w:sz w:val="22"/>
          <w:szCs w:val="22"/>
        </w:rPr>
      </w:pPr>
      <w:r w:rsidRPr="00B51BE4">
        <w:rPr>
          <w:sz w:val="22"/>
          <w:szCs w:val="22"/>
        </w:rPr>
        <w:t>zastoupen:</w:t>
      </w:r>
      <w:r w:rsidRPr="00B51BE4">
        <w:rPr>
          <w:sz w:val="22"/>
          <w:szCs w:val="22"/>
        </w:rPr>
        <w:tab/>
      </w:r>
    </w:p>
    <w:p w14:paraId="7E03A8C9" w14:textId="77777777" w:rsidR="0067512A" w:rsidRPr="00B51BE4" w:rsidRDefault="0067512A" w:rsidP="0067512A">
      <w:pPr>
        <w:tabs>
          <w:tab w:val="left" w:pos="3969"/>
        </w:tabs>
        <w:ind w:right="21"/>
        <w:rPr>
          <w:sz w:val="22"/>
          <w:szCs w:val="22"/>
        </w:rPr>
      </w:pPr>
      <w:r>
        <w:rPr>
          <w:sz w:val="22"/>
          <w:szCs w:val="22"/>
        </w:rPr>
        <w:t>kontaktní osoba</w:t>
      </w:r>
      <w:r w:rsidRPr="00B51BE4">
        <w:rPr>
          <w:sz w:val="22"/>
          <w:szCs w:val="22"/>
        </w:rPr>
        <w:t xml:space="preserve"> ve věcech smluvních:</w:t>
      </w:r>
      <w:r w:rsidRPr="00B51BE4">
        <w:rPr>
          <w:sz w:val="22"/>
          <w:szCs w:val="22"/>
        </w:rPr>
        <w:tab/>
      </w:r>
    </w:p>
    <w:p w14:paraId="6D6F2173" w14:textId="77777777" w:rsidR="0067512A" w:rsidRPr="00B51BE4" w:rsidRDefault="0067512A" w:rsidP="0067512A">
      <w:pPr>
        <w:tabs>
          <w:tab w:val="left" w:pos="3969"/>
        </w:tabs>
        <w:ind w:right="21"/>
        <w:rPr>
          <w:sz w:val="22"/>
          <w:szCs w:val="22"/>
        </w:rPr>
      </w:pPr>
      <w:r w:rsidRPr="00B51BE4">
        <w:rPr>
          <w:sz w:val="22"/>
          <w:szCs w:val="22"/>
        </w:rPr>
        <w:tab/>
        <w:t>tel.: …, e-mail: …</w:t>
      </w:r>
      <w:r w:rsidRPr="00B51BE4">
        <w:rPr>
          <w:sz w:val="22"/>
          <w:szCs w:val="22"/>
        </w:rPr>
        <w:tab/>
      </w:r>
    </w:p>
    <w:p w14:paraId="5B63317C" w14:textId="77777777" w:rsidR="0067512A" w:rsidRPr="00B51BE4" w:rsidRDefault="0067512A" w:rsidP="0067512A">
      <w:pPr>
        <w:tabs>
          <w:tab w:val="left" w:pos="3969"/>
        </w:tabs>
        <w:ind w:left="3969" w:right="21" w:hanging="3969"/>
        <w:rPr>
          <w:sz w:val="22"/>
          <w:szCs w:val="22"/>
        </w:rPr>
      </w:pPr>
      <w:r>
        <w:rPr>
          <w:sz w:val="22"/>
          <w:szCs w:val="22"/>
        </w:rPr>
        <w:t>kontaktní osoba</w:t>
      </w:r>
      <w:r w:rsidRPr="00B51BE4">
        <w:rPr>
          <w:sz w:val="22"/>
          <w:szCs w:val="22"/>
        </w:rPr>
        <w:t xml:space="preserve"> ve věcech technických: </w:t>
      </w:r>
      <w:r w:rsidRPr="00B51BE4">
        <w:rPr>
          <w:sz w:val="22"/>
          <w:szCs w:val="22"/>
        </w:rPr>
        <w:tab/>
        <w:t xml:space="preserve"> </w:t>
      </w:r>
    </w:p>
    <w:p w14:paraId="2E941BC1" w14:textId="6A37D817" w:rsidR="0067512A" w:rsidRPr="00B51BE4" w:rsidRDefault="0067512A" w:rsidP="0067512A">
      <w:pPr>
        <w:tabs>
          <w:tab w:val="left" w:pos="3969"/>
        </w:tabs>
        <w:ind w:right="21"/>
        <w:rPr>
          <w:sz w:val="22"/>
          <w:szCs w:val="22"/>
        </w:rPr>
      </w:pPr>
      <w:r w:rsidRPr="00B51BE4">
        <w:rPr>
          <w:sz w:val="22"/>
          <w:szCs w:val="22"/>
        </w:rPr>
        <w:tab/>
        <w:t>tel.: …, e-mail: …</w:t>
      </w:r>
    </w:p>
    <w:p w14:paraId="02F9861F" w14:textId="77777777" w:rsidR="0067512A" w:rsidRPr="00B51BE4" w:rsidRDefault="0067512A" w:rsidP="0067512A">
      <w:pPr>
        <w:widowControl w:val="0"/>
        <w:tabs>
          <w:tab w:val="left" w:pos="3969"/>
        </w:tabs>
        <w:ind w:right="21"/>
        <w:jc w:val="both"/>
        <w:rPr>
          <w:sz w:val="22"/>
          <w:szCs w:val="22"/>
        </w:rPr>
      </w:pPr>
      <w:r w:rsidRPr="00B51BE4">
        <w:rPr>
          <w:sz w:val="22"/>
          <w:szCs w:val="22"/>
        </w:rPr>
        <w:t>kontaktní doručovací adresa:</w:t>
      </w:r>
      <w:r w:rsidRPr="00B51BE4">
        <w:rPr>
          <w:sz w:val="22"/>
          <w:szCs w:val="22"/>
        </w:rPr>
        <w:tab/>
      </w:r>
    </w:p>
    <w:p w14:paraId="65268349" w14:textId="2A58F680" w:rsidR="001D1D4B" w:rsidRDefault="0067512A" w:rsidP="0067512A">
      <w:pPr>
        <w:widowControl w:val="0"/>
        <w:tabs>
          <w:tab w:val="left" w:pos="9498"/>
        </w:tabs>
        <w:ind w:right="21"/>
        <w:jc w:val="both"/>
        <w:rPr>
          <w:sz w:val="22"/>
          <w:szCs w:val="22"/>
        </w:rPr>
      </w:pPr>
      <w:r w:rsidRPr="00B51BE4">
        <w:rPr>
          <w:sz w:val="22"/>
          <w:szCs w:val="22"/>
        </w:rPr>
        <w:t>e-mail:</w:t>
      </w:r>
    </w:p>
    <w:p w14:paraId="0F369F19" w14:textId="0A37A874" w:rsidR="0067512A" w:rsidRDefault="0067512A" w:rsidP="0067512A">
      <w:pPr>
        <w:widowControl w:val="0"/>
        <w:tabs>
          <w:tab w:val="left" w:pos="9498"/>
        </w:tabs>
        <w:ind w:right="21"/>
        <w:jc w:val="both"/>
        <w:rPr>
          <w:sz w:val="22"/>
        </w:rPr>
      </w:pPr>
    </w:p>
    <w:p w14:paraId="14461CDF" w14:textId="15B1C87D" w:rsidR="006D42A0" w:rsidRDefault="006D42A0" w:rsidP="00796CC8">
      <w:pPr>
        <w:widowControl w:val="0"/>
        <w:tabs>
          <w:tab w:val="left" w:pos="9498"/>
        </w:tabs>
        <w:spacing w:after="240"/>
        <w:ind w:right="23"/>
        <w:jc w:val="both"/>
        <w:rPr>
          <w:b/>
          <w:sz w:val="22"/>
          <w:szCs w:val="22"/>
        </w:rPr>
      </w:pPr>
      <w:r>
        <w:rPr>
          <w:sz w:val="22"/>
          <w:szCs w:val="22"/>
        </w:rPr>
        <w:t>(</w:t>
      </w:r>
      <w:r w:rsidRPr="00210BB6">
        <w:rPr>
          <w:sz w:val="22"/>
          <w:szCs w:val="22"/>
        </w:rPr>
        <w:t>dále jen</w:t>
      </w:r>
      <w:r w:rsidRPr="00210BB6">
        <w:rPr>
          <w:b/>
          <w:sz w:val="22"/>
          <w:szCs w:val="22"/>
        </w:rPr>
        <w:t xml:space="preserve"> </w:t>
      </w:r>
      <w:r w:rsidRPr="000A4350">
        <w:rPr>
          <w:bCs/>
          <w:sz w:val="22"/>
          <w:szCs w:val="22"/>
        </w:rPr>
        <w:t>„</w:t>
      </w:r>
      <w:r>
        <w:rPr>
          <w:b/>
          <w:sz w:val="22"/>
          <w:szCs w:val="22"/>
        </w:rPr>
        <w:t>Zhotovitel</w:t>
      </w:r>
      <w:r w:rsidRPr="000A4350">
        <w:rPr>
          <w:bCs/>
          <w:sz w:val="22"/>
          <w:szCs w:val="22"/>
        </w:rPr>
        <w:t>“)</w:t>
      </w:r>
    </w:p>
    <w:p w14:paraId="60651E14" w14:textId="77777777" w:rsidR="00796CC8" w:rsidRPr="00210BB6" w:rsidRDefault="00796CC8" w:rsidP="00796CC8">
      <w:pPr>
        <w:widowControl w:val="0"/>
        <w:tabs>
          <w:tab w:val="left" w:pos="9498"/>
        </w:tabs>
        <w:spacing w:after="240"/>
        <w:ind w:right="23"/>
        <w:jc w:val="both"/>
        <w:rPr>
          <w:sz w:val="22"/>
        </w:rPr>
      </w:pPr>
    </w:p>
    <w:p w14:paraId="75E70486" w14:textId="43831860" w:rsidR="007D641B" w:rsidRDefault="001D1D4B" w:rsidP="00796CC8">
      <w:pPr>
        <w:keepNext/>
        <w:widowControl w:val="0"/>
        <w:tabs>
          <w:tab w:val="left" w:pos="9498"/>
        </w:tabs>
        <w:spacing w:after="120"/>
        <w:ind w:right="23"/>
        <w:jc w:val="both"/>
        <w:rPr>
          <w:sz w:val="22"/>
          <w:szCs w:val="22"/>
        </w:rPr>
      </w:pPr>
      <w:r w:rsidRPr="00210BB6">
        <w:rPr>
          <w:sz w:val="22"/>
          <w:szCs w:val="22"/>
        </w:rPr>
        <w:t xml:space="preserve">uzavřely dále uvedeného dne, měsíce a roku v souladu s § </w:t>
      </w:r>
      <w:r w:rsidR="002954B4" w:rsidRPr="00210BB6">
        <w:rPr>
          <w:sz w:val="22"/>
          <w:szCs w:val="22"/>
        </w:rPr>
        <w:t>2586</w:t>
      </w:r>
      <w:r w:rsidRPr="00210BB6">
        <w:rPr>
          <w:sz w:val="22"/>
          <w:szCs w:val="22"/>
        </w:rPr>
        <w:t xml:space="preserve"> a násl. zákona č.  89/2012 Sb., občanský zákoník,</w:t>
      </w:r>
      <w:r w:rsidR="00044D6C">
        <w:rPr>
          <w:sz w:val="22"/>
          <w:szCs w:val="22"/>
        </w:rPr>
        <w:t xml:space="preserve"> ve znění pozdějších předpisů (dále jen „</w:t>
      </w:r>
      <w:r w:rsidR="00044D6C" w:rsidRPr="000A4350">
        <w:rPr>
          <w:b/>
          <w:bCs/>
          <w:sz w:val="22"/>
          <w:szCs w:val="22"/>
        </w:rPr>
        <w:t>občanský zákoník</w:t>
      </w:r>
      <w:r w:rsidR="00044D6C">
        <w:rPr>
          <w:sz w:val="22"/>
          <w:szCs w:val="22"/>
        </w:rPr>
        <w:t>“),</w:t>
      </w:r>
      <w:r w:rsidRPr="00210BB6">
        <w:rPr>
          <w:sz w:val="22"/>
          <w:szCs w:val="22"/>
        </w:rPr>
        <w:t xml:space="preserve"> a za podmínek dále uvedených tuto smlouvu</w:t>
      </w:r>
      <w:r w:rsidR="001A0970" w:rsidRPr="00210BB6">
        <w:rPr>
          <w:sz w:val="22"/>
          <w:szCs w:val="22"/>
        </w:rPr>
        <w:t xml:space="preserve"> o dílo</w:t>
      </w:r>
      <w:r w:rsidR="000346D1">
        <w:rPr>
          <w:sz w:val="22"/>
          <w:szCs w:val="22"/>
        </w:rPr>
        <w:t xml:space="preserve"> (dále jen „</w:t>
      </w:r>
      <w:r w:rsidR="000346D1" w:rsidRPr="000A4350">
        <w:rPr>
          <w:b/>
          <w:bCs/>
          <w:sz w:val="22"/>
          <w:szCs w:val="22"/>
        </w:rPr>
        <w:t>smlouva</w:t>
      </w:r>
      <w:r w:rsidR="000346D1">
        <w:rPr>
          <w:sz w:val="22"/>
          <w:szCs w:val="22"/>
        </w:rPr>
        <w:t>“)</w:t>
      </w:r>
      <w:r w:rsidRPr="00210BB6">
        <w:rPr>
          <w:sz w:val="22"/>
          <w:szCs w:val="22"/>
        </w:rPr>
        <w:t xml:space="preserve">. </w:t>
      </w:r>
      <w:r w:rsidR="00312751" w:rsidRPr="00210BB6">
        <w:rPr>
          <w:sz w:val="22"/>
          <w:szCs w:val="22"/>
        </w:rPr>
        <w:t>Tato smlouva byla uzavřena</w:t>
      </w:r>
      <w:r w:rsidR="000346D1">
        <w:rPr>
          <w:sz w:val="22"/>
          <w:szCs w:val="22"/>
        </w:rPr>
        <w:t> v návaznosti na výsledek</w:t>
      </w:r>
      <w:r w:rsidR="00312751" w:rsidRPr="00210BB6">
        <w:rPr>
          <w:sz w:val="22"/>
          <w:szCs w:val="22"/>
        </w:rPr>
        <w:t xml:space="preserve"> </w:t>
      </w:r>
      <w:r w:rsidR="006F41A5">
        <w:rPr>
          <w:sz w:val="22"/>
          <w:szCs w:val="22"/>
        </w:rPr>
        <w:t>zadávacího</w:t>
      </w:r>
      <w:r w:rsidR="006F41A5" w:rsidRPr="00210BB6">
        <w:rPr>
          <w:sz w:val="22"/>
          <w:szCs w:val="22"/>
        </w:rPr>
        <w:t xml:space="preserve"> </w:t>
      </w:r>
      <w:r w:rsidR="00312751" w:rsidRPr="00210BB6">
        <w:rPr>
          <w:sz w:val="22"/>
          <w:szCs w:val="22"/>
        </w:rPr>
        <w:t>řízení</w:t>
      </w:r>
      <w:r w:rsidR="000346D1">
        <w:rPr>
          <w:sz w:val="22"/>
          <w:szCs w:val="22"/>
        </w:rPr>
        <w:t xml:space="preserve"> na veřejnou zakázku, kterou zadával Objednatel</w:t>
      </w:r>
      <w:r w:rsidR="00312751" w:rsidRPr="00210BB6">
        <w:rPr>
          <w:sz w:val="22"/>
          <w:szCs w:val="22"/>
        </w:rPr>
        <w:t xml:space="preserve"> pod číslem </w:t>
      </w:r>
      <w:r w:rsidR="00C55181" w:rsidRPr="00C55181">
        <w:rPr>
          <w:sz w:val="22"/>
          <w:szCs w:val="22"/>
        </w:rPr>
        <w:t>NR-53-22-OŘ-Ta</w:t>
      </w:r>
      <w:r w:rsidR="004D7871" w:rsidRPr="00210BB6">
        <w:rPr>
          <w:sz w:val="22"/>
          <w:szCs w:val="22"/>
        </w:rPr>
        <w:t>.</w:t>
      </w:r>
      <w:r w:rsidR="0067512A">
        <w:rPr>
          <w:sz w:val="22"/>
          <w:szCs w:val="22"/>
        </w:rPr>
        <w:t xml:space="preserve"> </w:t>
      </w:r>
    </w:p>
    <w:p w14:paraId="11876482" w14:textId="7EE01733" w:rsidR="00312751" w:rsidRDefault="0067512A" w:rsidP="00312751">
      <w:pPr>
        <w:widowControl w:val="0"/>
        <w:tabs>
          <w:tab w:val="left" w:pos="9498"/>
        </w:tabs>
        <w:ind w:right="21"/>
        <w:jc w:val="both"/>
        <w:rPr>
          <w:sz w:val="22"/>
          <w:szCs w:val="22"/>
        </w:rPr>
      </w:pPr>
      <w:r w:rsidRPr="00B51BE4">
        <w:rPr>
          <w:sz w:val="22"/>
          <w:szCs w:val="22"/>
        </w:rPr>
        <w:t xml:space="preserve">Souhlas s uzavřením této smlouvy udělila dozorčí rada Dopravního podniku Ostrava a.s. na svém jednání dne </w:t>
      </w:r>
      <w:proofErr w:type="spellStart"/>
      <w:r w:rsidRPr="006F41A5">
        <w:rPr>
          <w:rFonts w:eastAsia="Calibri"/>
          <w:bCs/>
          <w:i/>
          <w:color w:val="00B0F0"/>
          <w:sz w:val="22"/>
          <w:szCs w:val="22"/>
        </w:rPr>
        <w:t>xx.xx.xxxx</w:t>
      </w:r>
      <w:proofErr w:type="spellEnd"/>
      <w:r w:rsidRPr="00B51BE4">
        <w:rPr>
          <w:sz w:val="22"/>
          <w:szCs w:val="22"/>
        </w:rPr>
        <w:t xml:space="preserve"> </w:t>
      </w:r>
      <w:r w:rsidRPr="00B225BB">
        <w:rPr>
          <w:rFonts w:eastAsia="Calibri"/>
          <w:bCs/>
          <w:i/>
          <w:color w:val="00B0F0"/>
          <w:sz w:val="22"/>
          <w:szCs w:val="22"/>
        </w:rPr>
        <w:t>(Pozn. doplní Objednatel)</w:t>
      </w:r>
      <w:r>
        <w:rPr>
          <w:i/>
          <w:color w:val="0070C0"/>
          <w:sz w:val="22"/>
          <w:szCs w:val="22"/>
        </w:rPr>
        <w:t xml:space="preserve">   </w:t>
      </w:r>
    </w:p>
    <w:p w14:paraId="42F8BBA4" w14:textId="77777777" w:rsidR="00861EDF" w:rsidRPr="00210BB6" w:rsidRDefault="00861EDF" w:rsidP="00312751">
      <w:pPr>
        <w:widowControl w:val="0"/>
        <w:tabs>
          <w:tab w:val="left" w:pos="9498"/>
        </w:tabs>
        <w:ind w:right="21"/>
        <w:jc w:val="both"/>
        <w:rPr>
          <w:sz w:val="22"/>
          <w:szCs w:val="22"/>
        </w:rPr>
      </w:pPr>
    </w:p>
    <w:p w14:paraId="122792AA" w14:textId="77777777" w:rsidR="00C3241B" w:rsidRPr="00210BB6" w:rsidRDefault="00B629F5" w:rsidP="00F76BB0">
      <w:pPr>
        <w:pageBreakBefore/>
        <w:widowControl w:val="0"/>
        <w:numPr>
          <w:ilvl w:val="0"/>
          <w:numId w:val="18"/>
        </w:numPr>
        <w:tabs>
          <w:tab w:val="left" w:pos="0"/>
        </w:tabs>
        <w:ind w:left="357" w:hanging="357"/>
        <w:jc w:val="both"/>
        <w:rPr>
          <w:b/>
          <w:bCs/>
          <w:sz w:val="22"/>
          <w:szCs w:val="22"/>
        </w:rPr>
      </w:pPr>
      <w:r w:rsidRPr="00210BB6">
        <w:rPr>
          <w:b/>
          <w:bCs/>
          <w:sz w:val="22"/>
          <w:szCs w:val="22"/>
        </w:rPr>
        <w:lastRenderedPageBreak/>
        <w:t>P</w:t>
      </w:r>
      <w:r w:rsidR="001D1D4B" w:rsidRPr="00210BB6">
        <w:rPr>
          <w:b/>
          <w:bCs/>
          <w:sz w:val="22"/>
          <w:szCs w:val="22"/>
        </w:rPr>
        <w:t>ředmět smlouvy</w:t>
      </w:r>
    </w:p>
    <w:p w14:paraId="78092394" w14:textId="1AF03AB3" w:rsidR="004144FA" w:rsidRDefault="001A6C2F" w:rsidP="007720F3">
      <w:pPr>
        <w:pStyle w:val="rove2"/>
        <w:widowControl w:val="0"/>
        <w:numPr>
          <w:ilvl w:val="1"/>
          <w:numId w:val="18"/>
        </w:numPr>
        <w:ind w:left="709" w:hanging="709"/>
        <w:rPr>
          <w:sz w:val="22"/>
          <w:szCs w:val="22"/>
        </w:rPr>
      </w:pPr>
      <w:r w:rsidRPr="00210BB6">
        <w:rPr>
          <w:sz w:val="22"/>
          <w:szCs w:val="22"/>
        </w:rPr>
        <w:t xml:space="preserve">Předmětem plnění smlouvy je vybavení </w:t>
      </w:r>
      <w:r w:rsidR="005861F5" w:rsidRPr="00210BB6">
        <w:rPr>
          <w:sz w:val="22"/>
          <w:szCs w:val="22"/>
        </w:rPr>
        <w:t>6 ks</w:t>
      </w:r>
      <w:r w:rsidRPr="00210BB6">
        <w:rPr>
          <w:sz w:val="22"/>
          <w:szCs w:val="22"/>
        </w:rPr>
        <w:t xml:space="preserve"> tramvají</w:t>
      </w:r>
      <w:r w:rsidR="002E7C51" w:rsidRPr="00210BB6">
        <w:rPr>
          <w:sz w:val="22"/>
          <w:szCs w:val="22"/>
        </w:rPr>
        <w:t>,</w:t>
      </w:r>
      <w:r w:rsidRPr="00210BB6">
        <w:rPr>
          <w:sz w:val="22"/>
          <w:szCs w:val="22"/>
        </w:rPr>
        <w:t xml:space="preserve"> </w:t>
      </w:r>
      <w:r w:rsidR="002E7C51" w:rsidRPr="00210BB6">
        <w:rPr>
          <w:sz w:val="22"/>
          <w:szCs w:val="22"/>
        </w:rPr>
        <w:t>1</w:t>
      </w:r>
      <w:r w:rsidR="00FA613F">
        <w:rPr>
          <w:sz w:val="22"/>
          <w:szCs w:val="22"/>
        </w:rPr>
        <w:t>0</w:t>
      </w:r>
      <w:r w:rsidR="00115E00" w:rsidRPr="00210BB6">
        <w:rPr>
          <w:sz w:val="22"/>
          <w:szCs w:val="22"/>
        </w:rPr>
        <w:t xml:space="preserve"> </w:t>
      </w:r>
      <w:r w:rsidRPr="00210BB6">
        <w:rPr>
          <w:sz w:val="22"/>
          <w:szCs w:val="22"/>
        </w:rPr>
        <w:t>ks trolejbusů</w:t>
      </w:r>
      <w:r w:rsidR="002E7C51" w:rsidRPr="00210BB6">
        <w:rPr>
          <w:sz w:val="22"/>
          <w:szCs w:val="22"/>
        </w:rPr>
        <w:t xml:space="preserve"> a </w:t>
      </w:r>
      <w:r w:rsidR="00FA613F">
        <w:rPr>
          <w:sz w:val="22"/>
          <w:szCs w:val="22"/>
        </w:rPr>
        <w:t>12</w:t>
      </w:r>
      <w:r w:rsidR="002A22BE">
        <w:rPr>
          <w:sz w:val="22"/>
          <w:szCs w:val="22"/>
        </w:rPr>
        <w:t>7</w:t>
      </w:r>
      <w:r w:rsidR="002E7C51" w:rsidRPr="00210BB6">
        <w:rPr>
          <w:sz w:val="22"/>
          <w:szCs w:val="22"/>
        </w:rPr>
        <w:t xml:space="preserve"> ks autobusů</w:t>
      </w:r>
      <w:r w:rsidR="00CB316C" w:rsidRPr="00210BB6">
        <w:rPr>
          <w:sz w:val="22"/>
          <w:szCs w:val="22"/>
        </w:rPr>
        <w:t xml:space="preserve"> (dále jen </w:t>
      </w:r>
      <w:r w:rsidR="006F41A5">
        <w:rPr>
          <w:sz w:val="22"/>
          <w:szCs w:val="22"/>
        </w:rPr>
        <w:t>„</w:t>
      </w:r>
      <w:r w:rsidR="00CB316C" w:rsidRPr="00210BB6">
        <w:rPr>
          <w:sz w:val="22"/>
          <w:szCs w:val="22"/>
        </w:rPr>
        <w:t>vozidla</w:t>
      </w:r>
      <w:r w:rsidR="006F41A5">
        <w:rPr>
          <w:sz w:val="22"/>
          <w:szCs w:val="22"/>
        </w:rPr>
        <w:t>“</w:t>
      </w:r>
      <w:r w:rsidR="00CB316C" w:rsidRPr="00210BB6">
        <w:rPr>
          <w:sz w:val="22"/>
          <w:szCs w:val="22"/>
        </w:rPr>
        <w:t xml:space="preserve"> nebo </w:t>
      </w:r>
      <w:r w:rsidR="006F41A5">
        <w:rPr>
          <w:sz w:val="22"/>
          <w:szCs w:val="22"/>
        </w:rPr>
        <w:t>„</w:t>
      </w:r>
      <w:r w:rsidR="00CB316C" w:rsidRPr="00210BB6">
        <w:rPr>
          <w:sz w:val="22"/>
          <w:szCs w:val="22"/>
        </w:rPr>
        <w:t>vozy</w:t>
      </w:r>
      <w:r w:rsidR="006F41A5">
        <w:rPr>
          <w:sz w:val="22"/>
          <w:szCs w:val="22"/>
        </w:rPr>
        <w:t>“</w:t>
      </w:r>
      <w:r w:rsidR="00CB316C" w:rsidRPr="00210BB6">
        <w:rPr>
          <w:sz w:val="22"/>
          <w:szCs w:val="22"/>
        </w:rPr>
        <w:t>)</w:t>
      </w:r>
      <w:r w:rsidRPr="00210BB6">
        <w:rPr>
          <w:sz w:val="22"/>
          <w:szCs w:val="22"/>
        </w:rPr>
        <w:t xml:space="preserve"> kamerovým systémem se záznamem</w:t>
      </w:r>
      <w:r w:rsidR="00FB2B8C" w:rsidRPr="00210BB6">
        <w:rPr>
          <w:sz w:val="22"/>
          <w:szCs w:val="22"/>
        </w:rPr>
        <w:t xml:space="preserve"> (dále také jen „</w:t>
      </w:r>
      <w:r w:rsidR="00BF4037">
        <w:rPr>
          <w:sz w:val="22"/>
          <w:szCs w:val="22"/>
        </w:rPr>
        <w:t>kamerový systém</w:t>
      </w:r>
      <w:r w:rsidR="00FB2B8C" w:rsidRPr="00210BB6">
        <w:rPr>
          <w:sz w:val="22"/>
          <w:szCs w:val="22"/>
        </w:rPr>
        <w:t>“)</w:t>
      </w:r>
      <w:r w:rsidR="003E1EF4">
        <w:rPr>
          <w:sz w:val="22"/>
          <w:szCs w:val="22"/>
        </w:rPr>
        <w:t>, který bude splňovat minimální technické požadavky stanovené v </w:t>
      </w:r>
      <w:r w:rsidR="000346D1">
        <w:rPr>
          <w:sz w:val="22"/>
          <w:szCs w:val="22"/>
        </w:rPr>
        <w:t>p</w:t>
      </w:r>
      <w:r w:rsidR="003E1EF4">
        <w:rPr>
          <w:sz w:val="22"/>
          <w:szCs w:val="22"/>
        </w:rPr>
        <w:t>říloze č. 1 této smlouvy a bude odpovídat specifikaci stanovené v příloze č. 5 této smlouvy</w:t>
      </w:r>
      <w:r w:rsidRPr="00210BB6">
        <w:rPr>
          <w:sz w:val="22"/>
          <w:szCs w:val="22"/>
        </w:rPr>
        <w:t>.</w:t>
      </w:r>
      <w:r w:rsidR="00CB44C4">
        <w:rPr>
          <w:sz w:val="22"/>
          <w:szCs w:val="22"/>
        </w:rPr>
        <w:t xml:space="preserve"> Dodávané komponenty přitom musí být typově, označením i parametry shodné (nebo prokazatelné lepší, souhlasí-li Objednatel) jako komponenty, které byly předmětem testování vzorku nabízeného plnění, bylo-li testování v rámci zadávacího řízení prováděno. </w:t>
      </w:r>
      <w:r w:rsidRPr="00210BB6">
        <w:rPr>
          <w:sz w:val="22"/>
          <w:szCs w:val="22"/>
        </w:rPr>
        <w:t xml:space="preserve"> </w:t>
      </w:r>
      <w:r w:rsidR="00BD36A1">
        <w:rPr>
          <w:sz w:val="22"/>
          <w:szCs w:val="22"/>
        </w:rPr>
        <w:t>Pro výklad smlouvy se podpůrně použijí informace z nabídky Zhotovitele a jejího případného doplnění/vysvětlení Zhotovitelem</w:t>
      </w:r>
      <w:r w:rsidR="00D61062">
        <w:rPr>
          <w:sz w:val="22"/>
          <w:szCs w:val="22"/>
        </w:rPr>
        <w:t xml:space="preserve"> v rámci zadávacího řízení předcházejícího uzavření smlouvy</w:t>
      </w:r>
      <w:r w:rsidR="00BD36A1">
        <w:rPr>
          <w:sz w:val="22"/>
          <w:szCs w:val="22"/>
        </w:rPr>
        <w:t>.</w:t>
      </w:r>
    </w:p>
    <w:p w14:paraId="5A444C34" w14:textId="77777777" w:rsidR="00117093" w:rsidRDefault="001A6C2F" w:rsidP="007720F3">
      <w:pPr>
        <w:pStyle w:val="rove2"/>
        <w:widowControl w:val="0"/>
        <w:numPr>
          <w:ilvl w:val="1"/>
          <w:numId w:val="18"/>
        </w:numPr>
        <w:ind w:left="709" w:hanging="709"/>
        <w:rPr>
          <w:sz w:val="22"/>
          <w:szCs w:val="22"/>
        </w:rPr>
      </w:pPr>
      <w:r w:rsidRPr="00210BB6">
        <w:rPr>
          <w:sz w:val="22"/>
          <w:szCs w:val="22"/>
        </w:rPr>
        <w:t xml:space="preserve">Součástí </w:t>
      </w:r>
      <w:r w:rsidRPr="00C8015D">
        <w:rPr>
          <w:sz w:val="22"/>
          <w:szCs w:val="22"/>
        </w:rPr>
        <w:t>předmětu plnění je i</w:t>
      </w:r>
      <w:r w:rsidR="00D35740" w:rsidRPr="00C8015D">
        <w:rPr>
          <w:sz w:val="22"/>
          <w:szCs w:val="22"/>
        </w:rPr>
        <w:t xml:space="preserve"> </w:t>
      </w:r>
      <w:r w:rsidR="00605D91" w:rsidRPr="00C8015D">
        <w:rPr>
          <w:sz w:val="22"/>
          <w:szCs w:val="22"/>
        </w:rPr>
        <w:t xml:space="preserve">zprovoznění </w:t>
      </w:r>
      <w:r w:rsidR="00312751" w:rsidRPr="00C8015D">
        <w:rPr>
          <w:sz w:val="22"/>
          <w:szCs w:val="22"/>
        </w:rPr>
        <w:t>kamerového systému</w:t>
      </w:r>
      <w:r w:rsidR="00D35740" w:rsidRPr="00C8015D">
        <w:rPr>
          <w:sz w:val="22"/>
          <w:szCs w:val="22"/>
        </w:rPr>
        <w:t>,</w:t>
      </w:r>
      <w:r w:rsidRPr="00C8015D">
        <w:rPr>
          <w:sz w:val="22"/>
          <w:szCs w:val="22"/>
        </w:rPr>
        <w:t xml:space="preserve"> provedení všech souvisejících prací vč. dodání veškerého potřebného materiálu</w:t>
      </w:r>
      <w:r w:rsidR="004144FA">
        <w:rPr>
          <w:sz w:val="22"/>
          <w:szCs w:val="22"/>
        </w:rPr>
        <w:t>.</w:t>
      </w:r>
      <w:r w:rsidR="004144FA" w:rsidRPr="004144FA">
        <w:rPr>
          <w:sz w:val="22"/>
          <w:szCs w:val="22"/>
        </w:rPr>
        <w:t xml:space="preserve"> </w:t>
      </w:r>
    </w:p>
    <w:p w14:paraId="39DFDEE3" w14:textId="531B0139" w:rsidR="00117093" w:rsidRDefault="00117093" w:rsidP="00117093">
      <w:pPr>
        <w:pStyle w:val="rove2"/>
        <w:widowControl w:val="0"/>
        <w:numPr>
          <w:ilvl w:val="1"/>
          <w:numId w:val="18"/>
        </w:numPr>
        <w:ind w:left="709" w:hanging="709"/>
        <w:rPr>
          <w:sz w:val="22"/>
          <w:szCs w:val="22"/>
        </w:rPr>
      </w:pPr>
      <w:r w:rsidRPr="00117093">
        <w:rPr>
          <w:sz w:val="22"/>
          <w:szCs w:val="22"/>
        </w:rPr>
        <w:t>Součástí předmětu plnění je také dodání s</w:t>
      </w:r>
      <w:r w:rsidR="00D35740" w:rsidRPr="00117093">
        <w:rPr>
          <w:sz w:val="22"/>
          <w:szCs w:val="22"/>
        </w:rPr>
        <w:t>oftwar</w:t>
      </w:r>
      <w:r w:rsidRPr="00117093">
        <w:rPr>
          <w:sz w:val="22"/>
          <w:szCs w:val="22"/>
        </w:rPr>
        <w:t>u</w:t>
      </w:r>
      <w:r w:rsidR="00FC5588" w:rsidRPr="00117093">
        <w:rPr>
          <w:sz w:val="22"/>
          <w:szCs w:val="22"/>
        </w:rPr>
        <w:t xml:space="preserve"> </w:t>
      </w:r>
      <w:r w:rsidRPr="004144FA">
        <w:rPr>
          <w:sz w:val="22"/>
          <w:szCs w:val="22"/>
        </w:rPr>
        <w:t>nutného k</w:t>
      </w:r>
      <w:r>
        <w:rPr>
          <w:sz w:val="22"/>
          <w:szCs w:val="22"/>
        </w:rPr>
        <w:t> </w:t>
      </w:r>
      <w:r w:rsidRPr="004144FA">
        <w:rPr>
          <w:sz w:val="22"/>
          <w:szCs w:val="22"/>
        </w:rPr>
        <w:t>provozu kamerového systému včetně poskytnutí licence k jeho užívání na dobu neurčitou. Licenční ujednání je dále podrobně specifikováno v</w:t>
      </w:r>
      <w:r>
        <w:rPr>
          <w:sz w:val="22"/>
          <w:szCs w:val="22"/>
        </w:rPr>
        <w:t> </w:t>
      </w:r>
      <w:r w:rsidRPr="004144FA">
        <w:rPr>
          <w:sz w:val="22"/>
          <w:szCs w:val="22"/>
        </w:rPr>
        <w:t>článku</w:t>
      </w:r>
      <w:r>
        <w:rPr>
          <w:sz w:val="22"/>
          <w:szCs w:val="22"/>
        </w:rPr>
        <w:t xml:space="preserve"> 12 této smlouvy.</w:t>
      </w:r>
      <w:r w:rsidRPr="00117093">
        <w:rPr>
          <w:sz w:val="22"/>
          <w:szCs w:val="22"/>
        </w:rPr>
        <w:t xml:space="preserve"> </w:t>
      </w:r>
    </w:p>
    <w:p w14:paraId="235E83D2" w14:textId="61FFEA01" w:rsidR="00F749BD" w:rsidRPr="00117093" w:rsidRDefault="007A12CA">
      <w:pPr>
        <w:pStyle w:val="rove2"/>
        <w:widowControl w:val="0"/>
        <w:numPr>
          <w:ilvl w:val="1"/>
          <w:numId w:val="18"/>
        </w:numPr>
        <w:ind w:left="709" w:hanging="709"/>
        <w:rPr>
          <w:sz w:val="22"/>
          <w:szCs w:val="22"/>
        </w:rPr>
      </w:pPr>
      <w:r w:rsidRPr="00117093">
        <w:rPr>
          <w:sz w:val="22"/>
          <w:szCs w:val="22"/>
        </w:rPr>
        <w:t>Počty a typy vozů</w:t>
      </w:r>
      <w:r w:rsidR="00175371" w:rsidRPr="00117093">
        <w:rPr>
          <w:sz w:val="22"/>
          <w:szCs w:val="22"/>
        </w:rPr>
        <w:t xml:space="preserve"> určených pro instalaci kamerového systému</w:t>
      </w:r>
      <w:r w:rsidRPr="00117093">
        <w:rPr>
          <w:sz w:val="22"/>
          <w:szCs w:val="22"/>
        </w:rPr>
        <w:t xml:space="preserve"> jsou uvedeny v příloze č.</w:t>
      </w:r>
      <w:r w:rsidR="002E7C51" w:rsidRPr="00117093">
        <w:rPr>
          <w:sz w:val="22"/>
          <w:szCs w:val="22"/>
        </w:rPr>
        <w:t xml:space="preserve"> </w:t>
      </w:r>
      <w:r w:rsidRPr="00117093">
        <w:rPr>
          <w:sz w:val="22"/>
          <w:szCs w:val="22"/>
        </w:rPr>
        <w:t>1 této smlouvy.</w:t>
      </w:r>
      <w:r w:rsidR="00F749BD" w:rsidRPr="00117093">
        <w:rPr>
          <w:sz w:val="22"/>
          <w:szCs w:val="22"/>
        </w:rPr>
        <w:t xml:space="preserve"> Objednatel si ve smyslu § 100 zákona č. 134/2016 Sb., o zadávání veřejných zakázek,</w:t>
      </w:r>
      <w:r w:rsidR="00BF4037" w:rsidRPr="00117093">
        <w:rPr>
          <w:sz w:val="22"/>
          <w:szCs w:val="22"/>
        </w:rPr>
        <w:t xml:space="preserve"> ve znění pozdějších předpisů</w:t>
      </w:r>
      <w:r w:rsidR="00044D6C">
        <w:rPr>
          <w:sz w:val="22"/>
          <w:szCs w:val="22"/>
        </w:rPr>
        <w:t xml:space="preserve"> (dále jen „</w:t>
      </w:r>
      <w:r w:rsidR="00044D6C" w:rsidRPr="000A4350">
        <w:rPr>
          <w:b/>
          <w:bCs/>
          <w:sz w:val="22"/>
          <w:szCs w:val="22"/>
        </w:rPr>
        <w:t>ZZVZ</w:t>
      </w:r>
      <w:r w:rsidR="00044D6C">
        <w:rPr>
          <w:sz w:val="22"/>
          <w:szCs w:val="22"/>
        </w:rPr>
        <w:t>“)</w:t>
      </w:r>
      <w:r w:rsidR="00BF4037" w:rsidRPr="00117093">
        <w:rPr>
          <w:sz w:val="22"/>
          <w:szCs w:val="22"/>
        </w:rPr>
        <w:t>,</w:t>
      </w:r>
      <w:r w:rsidR="00F749BD" w:rsidRPr="00117093">
        <w:rPr>
          <w:sz w:val="22"/>
          <w:szCs w:val="22"/>
        </w:rPr>
        <w:t xml:space="preserve"> vyhrazuje právo snížit počet vozidel, které mají být předmětem díla, </w:t>
      </w:r>
      <w:ins w:id="0" w:author="Milan Friedrich" w:date="2022-12-23T15:14:00Z">
        <w:r w:rsidR="004D7121" w:rsidRPr="004D7121">
          <w:rPr>
            <w:sz w:val="22"/>
            <w:szCs w:val="22"/>
          </w:rPr>
          <w:t>a to z důvodu vyřazení vozidla z provozu kvůli poruše nebo závadě nebo poškození při dopravní nehodě nebo jiné mimořádné události</w:t>
        </w:r>
      </w:ins>
      <w:del w:id="1" w:author="Milan Friedrich" w:date="2022-12-23T15:14:00Z">
        <w:r w:rsidR="00F749BD" w:rsidRPr="00117093" w:rsidDel="004D7121">
          <w:rPr>
            <w:sz w:val="22"/>
            <w:szCs w:val="22"/>
          </w:rPr>
          <w:delText>a to z</w:delText>
        </w:r>
        <w:r w:rsidR="00BF4037" w:rsidRPr="00117093" w:rsidDel="004D7121">
          <w:rPr>
            <w:sz w:val="22"/>
            <w:szCs w:val="22"/>
          </w:rPr>
          <w:delText> </w:delText>
        </w:r>
        <w:r w:rsidR="00F749BD" w:rsidRPr="00117093" w:rsidDel="004D7121">
          <w:rPr>
            <w:sz w:val="22"/>
            <w:szCs w:val="22"/>
          </w:rPr>
          <w:delText>důvodu</w:delText>
        </w:r>
        <w:r w:rsidR="00BF4037" w:rsidRPr="00117093" w:rsidDel="004D7121">
          <w:rPr>
            <w:sz w:val="22"/>
            <w:szCs w:val="22"/>
          </w:rPr>
          <w:delText xml:space="preserve"> zejména</w:delText>
        </w:r>
        <w:r w:rsidR="00F749BD" w:rsidRPr="00117093" w:rsidDel="004D7121">
          <w:rPr>
            <w:sz w:val="22"/>
            <w:szCs w:val="22"/>
          </w:rPr>
          <w:delText xml:space="preserve"> vyřazení vozidla kvůli poškození při dopravní nehodě nebo jiné mimořádné události, při obnově vozového parku apod</w:delText>
        </w:r>
      </w:del>
      <w:r w:rsidR="00F749BD" w:rsidRPr="00117093">
        <w:rPr>
          <w:sz w:val="22"/>
          <w:szCs w:val="22"/>
        </w:rPr>
        <w:t>.</w:t>
      </w:r>
    </w:p>
    <w:p w14:paraId="4BDF7A51" w14:textId="406A0B54" w:rsidR="00F749BD" w:rsidRDefault="008F414A" w:rsidP="00F749BD">
      <w:pPr>
        <w:pStyle w:val="rove2"/>
        <w:widowControl w:val="0"/>
        <w:numPr>
          <w:ilvl w:val="1"/>
          <w:numId w:val="18"/>
        </w:numPr>
        <w:ind w:left="709" w:hanging="709"/>
        <w:rPr>
          <w:sz w:val="22"/>
          <w:szCs w:val="22"/>
        </w:rPr>
      </w:pPr>
      <w:r w:rsidRPr="00F749BD">
        <w:rPr>
          <w:sz w:val="22"/>
          <w:szCs w:val="22"/>
        </w:rPr>
        <w:t xml:space="preserve">Objednatel </w:t>
      </w:r>
      <w:r w:rsidR="00D3589A" w:rsidRPr="00F749BD">
        <w:rPr>
          <w:sz w:val="22"/>
          <w:szCs w:val="22"/>
        </w:rPr>
        <w:t xml:space="preserve">požaduje, aby </w:t>
      </w:r>
      <w:r w:rsidR="000346D1">
        <w:rPr>
          <w:sz w:val="22"/>
          <w:szCs w:val="22"/>
        </w:rPr>
        <w:t>Z</w:t>
      </w:r>
      <w:r w:rsidRPr="00F749BD">
        <w:rPr>
          <w:sz w:val="22"/>
          <w:szCs w:val="22"/>
        </w:rPr>
        <w:t xml:space="preserve">hotovitel </w:t>
      </w:r>
      <w:r w:rsidR="00D3589A" w:rsidRPr="00F749BD">
        <w:rPr>
          <w:sz w:val="22"/>
          <w:szCs w:val="22"/>
        </w:rPr>
        <w:t>dodal</w:t>
      </w:r>
      <w:r w:rsidR="00FA613F" w:rsidRPr="00F749BD">
        <w:rPr>
          <w:sz w:val="22"/>
          <w:szCs w:val="22"/>
        </w:rPr>
        <w:t xml:space="preserve"> </w:t>
      </w:r>
      <w:r w:rsidR="006C5ED4">
        <w:rPr>
          <w:sz w:val="22"/>
          <w:szCs w:val="22"/>
        </w:rPr>
        <w:t>komponenty kamerového systému</w:t>
      </w:r>
      <w:r w:rsidR="00FA613F" w:rsidRPr="00F749BD">
        <w:rPr>
          <w:sz w:val="22"/>
          <w:szCs w:val="22"/>
        </w:rPr>
        <w:t>,</w:t>
      </w:r>
      <w:r w:rsidR="00D3589A" w:rsidRPr="00F749BD">
        <w:rPr>
          <w:sz w:val="22"/>
          <w:szCs w:val="22"/>
        </w:rPr>
        <w:t xml:space="preserve"> kter</w:t>
      </w:r>
      <w:r w:rsidR="009659AA" w:rsidRPr="00F749BD">
        <w:rPr>
          <w:sz w:val="22"/>
          <w:szCs w:val="22"/>
        </w:rPr>
        <w:t>é</w:t>
      </w:r>
      <w:r w:rsidR="00FA613F" w:rsidRPr="00F749BD">
        <w:rPr>
          <w:sz w:val="22"/>
          <w:szCs w:val="22"/>
        </w:rPr>
        <w:t xml:space="preserve"> </w:t>
      </w:r>
      <w:r w:rsidR="009A48F4" w:rsidRPr="00F749BD">
        <w:rPr>
          <w:sz w:val="22"/>
          <w:szCs w:val="22"/>
        </w:rPr>
        <w:t>splňují normy</w:t>
      </w:r>
      <w:r w:rsidR="00312751" w:rsidRPr="00F749BD">
        <w:rPr>
          <w:sz w:val="22"/>
          <w:szCs w:val="22"/>
        </w:rPr>
        <w:t xml:space="preserve"> pro provoz</w:t>
      </w:r>
      <w:r w:rsidR="00F749BD">
        <w:rPr>
          <w:sz w:val="22"/>
          <w:szCs w:val="22"/>
        </w:rPr>
        <w:t xml:space="preserve"> </w:t>
      </w:r>
      <w:r w:rsidR="00BE39C0">
        <w:rPr>
          <w:sz w:val="22"/>
          <w:szCs w:val="22"/>
        </w:rPr>
        <w:t xml:space="preserve">silničních vozidel </w:t>
      </w:r>
      <w:r w:rsidR="00F749BD">
        <w:rPr>
          <w:sz w:val="22"/>
          <w:szCs w:val="22"/>
        </w:rPr>
        <w:t>a</w:t>
      </w:r>
      <w:r w:rsidR="00312751" w:rsidRPr="00F749BD">
        <w:rPr>
          <w:sz w:val="22"/>
          <w:szCs w:val="22"/>
        </w:rPr>
        <w:t xml:space="preserve"> </w:t>
      </w:r>
      <w:r w:rsidR="00BE39C0">
        <w:rPr>
          <w:sz w:val="22"/>
          <w:szCs w:val="22"/>
        </w:rPr>
        <w:t xml:space="preserve">drážních vozidel, konkrétně tramvají a trolejbusů, </w:t>
      </w:r>
      <w:r w:rsidR="00EA386F" w:rsidRPr="00F749BD">
        <w:rPr>
          <w:sz w:val="22"/>
          <w:szCs w:val="22"/>
        </w:rPr>
        <w:t>v městské hromadné dopravě osob v České republice</w:t>
      </w:r>
      <w:r w:rsidR="00FA613F" w:rsidRPr="00F749BD">
        <w:rPr>
          <w:sz w:val="22"/>
          <w:szCs w:val="22"/>
        </w:rPr>
        <w:t xml:space="preserve">. </w:t>
      </w:r>
    </w:p>
    <w:p w14:paraId="05E271D8" w14:textId="4D9E55A8" w:rsidR="0067778A" w:rsidRDefault="00F749BD" w:rsidP="00F749BD">
      <w:pPr>
        <w:pStyle w:val="rove2"/>
        <w:widowControl w:val="0"/>
        <w:numPr>
          <w:ilvl w:val="1"/>
          <w:numId w:val="18"/>
        </w:numPr>
        <w:ind w:left="709" w:hanging="709"/>
        <w:rPr>
          <w:sz w:val="22"/>
          <w:szCs w:val="22"/>
        </w:rPr>
      </w:pPr>
      <w:r w:rsidRPr="00F749BD">
        <w:rPr>
          <w:sz w:val="22"/>
          <w:szCs w:val="22"/>
        </w:rPr>
        <w:t>Dodávan</w:t>
      </w:r>
      <w:r w:rsidR="00BF4037">
        <w:rPr>
          <w:sz w:val="22"/>
          <w:szCs w:val="22"/>
        </w:rPr>
        <w:t>é</w:t>
      </w:r>
      <w:r w:rsidRPr="00F749BD">
        <w:rPr>
          <w:sz w:val="22"/>
          <w:szCs w:val="22"/>
        </w:rPr>
        <w:t xml:space="preserve"> a instalovan</w:t>
      </w:r>
      <w:r w:rsidR="00BF4037">
        <w:rPr>
          <w:sz w:val="22"/>
          <w:szCs w:val="22"/>
        </w:rPr>
        <w:t>é</w:t>
      </w:r>
      <w:r w:rsidRPr="00F749BD">
        <w:rPr>
          <w:sz w:val="22"/>
          <w:szCs w:val="22"/>
        </w:rPr>
        <w:t xml:space="preserve"> </w:t>
      </w:r>
      <w:r w:rsidR="00BF4037">
        <w:rPr>
          <w:sz w:val="22"/>
          <w:szCs w:val="22"/>
        </w:rPr>
        <w:t>komponenty kamerového systému</w:t>
      </w:r>
      <w:r w:rsidRPr="00F749BD">
        <w:rPr>
          <w:sz w:val="22"/>
          <w:szCs w:val="22"/>
        </w:rPr>
        <w:t>, jakož i celé dodané technické řešení</w:t>
      </w:r>
      <w:r w:rsidR="00BF4037">
        <w:rPr>
          <w:sz w:val="22"/>
          <w:szCs w:val="22"/>
        </w:rPr>
        <w:t>,</w:t>
      </w:r>
      <w:r w:rsidRPr="00F749BD">
        <w:rPr>
          <w:sz w:val="22"/>
          <w:szCs w:val="22"/>
        </w:rPr>
        <w:t xml:space="preserve"> </w:t>
      </w:r>
      <w:r w:rsidR="00742389">
        <w:rPr>
          <w:sz w:val="22"/>
          <w:szCs w:val="22"/>
        </w:rPr>
        <w:t xml:space="preserve">umístění a provozování </w:t>
      </w:r>
      <w:r>
        <w:rPr>
          <w:sz w:val="22"/>
          <w:szCs w:val="22"/>
        </w:rPr>
        <w:t>k</w:t>
      </w:r>
      <w:r w:rsidRPr="00F749BD">
        <w:rPr>
          <w:sz w:val="22"/>
          <w:szCs w:val="22"/>
        </w:rPr>
        <w:t>amerového systému</w:t>
      </w:r>
      <w:r w:rsidR="00742389">
        <w:rPr>
          <w:sz w:val="22"/>
          <w:szCs w:val="22"/>
        </w:rPr>
        <w:t xml:space="preserve"> na vozidlech Objednatele</w:t>
      </w:r>
      <w:r w:rsidRPr="00F749BD">
        <w:rPr>
          <w:sz w:val="22"/>
          <w:szCs w:val="22"/>
        </w:rPr>
        <w:t xml:space="preserve"> bude plně odpovídat požadavkům právních předpisů upravujících provoz</w:t>
      </w:r>
      <w:r w:rsidR="0067778A">
        <w:rPr>
          <w:sz w:val="22"/>
          <w:szCs w:val="22"/>
        </w:rPr>
        <w:t>ování vozidel</w:t>
      </w:r>
      <w:r w:rsidRPr="00F749BD">
        <w:rPr>
          <w:sz w:val="22"/>
          <w:szCs w:val="22"/>
        </w:rPr>
        <w:t xml:space="preserve"> hromadné dopravy</w:t>
      </w:r>
      <w:r w:rsidR="00BF4037">
        <w:rPr>
          <w:sz w:val="22"/>
          <w:szCs w:val="22"/>
        </w:rPr>
        <w:t xml:space="preserve"> </w:t>
      </w:r>
      <w:r w:rsidR="00BF4037">
        <w:rPr>
          <w:sz w:val="22"/>
          <w:szCs w:val="22"/>
        </w:rPr>
        <w:br/>
        <w:t xml:space="preserve">a </w:t>
      </w:r>
      <w:r w:rsidR="00CA15C3">
        <w:rPr>
          <w:sz w:val="22"/>
          <w:szCs w:val="22"/>
        </w:rPr>
        <w:t>současně bude kompatibilní se stávající konstrukcí vozidla</w:t>
      </w:r>
      <w:r w:rsidR="00044D6C">
        <w:rPr>
          <w:sz w:val="22"/>
          <w:szCs w:val="22"/>
        </w:rPr>
        <w:t>,</w:t>
      </w:r>
      <w:r w:rsidRPr="00F749BD">
        <w:rPr>
          <w:sz w:val="22"/>
          <w:szCs w:val="22"/>
        </w:rPr>
        <w:t xml:space="preserve"> tj. zejména</w:t>
      </w:r>
      <w:r w:rsidR="00742389">
        <w:rPr>
          <w:sz w:val="22"/>
          <w:szCs w:val="22"/>
        </w:rPr>
        <w:t>:</w:t>
      </w:r>
      <w:r w:rsidRPr="00F749BD">
        <w:rPr>
          <w:sz w:val="22"/>
          <w:szCs w:val="22"/>
        </w:rPr>
        <w:t xml:space="preserve"> </w:t>
      </w:r>
    </w:p>
    <w:p w14:paraId="7E37CA24" w14:textId="0AE71864" w:rsidR="00CA15C3" w:rsidRDefault="0067778A" w:rsidP="00044D6C">
      <w:pPr>
        <w:pStyle w:val="rove2"/>
        <w:widowControl w:val="0"/>
        <w:ind w:left="993"/>
        <w:rPr>
          <w:sz w:val="22"/>
          <w:szCs w:val="22"/>
        </w:rPr>
      </w:pPr>
      <w:r>
        <w:rPr>
          <w:sz w:val="22"/>
          <w:szCs w:val="22"/>
        </w:rPr>
        <w:t xml:space="preserve">- v případě drážních vozidel </w:t>
      </w:r>
      <w:r w:rsidR="00F749BD" w:rsidRPr="00F749BD">
        <w:rPr>
          <w:sz w:val="22"/>
          <w:szCs w:val="22"/>
        </w:rPr>
        <w:t>bud</w:t>
      </w:r>
      <w:r>
        <w:rPr>
          <w:sz w:val="22"/>
          <w:szCs w:val="22"/>
        </w:rPr>
        <w:t>e na základě relevantního podkladu</w:t>
      </w:r>
      <w:r w:rsidR="00B533B4">
        <w:rPr>
          <w:sz w:val="22"/>
          <w:szCs w:val="22"/>
        </w:rPr>
        <w:t xml:space="preserve"> </w:t>
      </w:r>
      <w:r w:rsidR="00BE39C0">
        <w:rPr>
          <w:sz w:val="22"/>
          <w:szCs w:val="22"/>
        </w:rPr>
        <w:t>(</w:t>
      </w:r>
      <w:r w:rsidR="00B533B4">
        <w:rPr>
          <w:sz w:val="22"/>
          <w:szCs w:val="22"/>
        </w:rPr>
        <w:t>dokumentace)</w:t>
      </w:r>
      <w:r w:rsidR="00BE39C0">
        <w:rPr>
          <w:sz w:val="22"/>
          <w:szCs w:val="22"/>
        </w:rPr>
        <w:t>,</w:t>
      </w:r>
      <w:r w:rsidR="00F47604">
        <w:rPr>
          <w:sz w:val="22"/>
          <w:szCs w:val="22"/>
        </w:rPr>
        <w:t xml:space="preserve"> předloženého Zhotovitelem</w:t>
      </w:r>
      <w:r>
        <w:rPr>
          <w:sz w:val="22"/>
          <w:szCs w:val="22"/>
        </w:rPr>
        <w:t xml:space="preserve"> posou</w:t>
      </w:r>
      <w:r w:rsidR="00742389">
        <w:rPr>
          <w:sz w:val="22"/>
          <w:szCs w:val="22"/>
        </w:rPr>
        <w:t>zeno příslušným správním úřadem</w:t>
      </w:r>
      <w:r w:rsidR="00C967F0">
        <w:rPr>
          <w:sz w:val="22"/>
          <w:szCs w:val="22"/>
        </w:rPr>
        <w:t xml:space="preserve"> (</w:t>
      </w:r>
      <w:r w:rsidR="00E11E82">
        <w:rPr>
          <w:sz w:val="22"/>
          <w:szCs w:val="22"/>
        </w:rPr>
        <w:t xml:space="preserve">Drážním </w:t>
      </w:r>
      <w:r w:rsidR="00C967F0">
        <w:rPr>
          <w:sz w:val="22"/>
          <w:szCs w:val="22"/>
        </w:rPr>
        <w:t>úřadem)</w:t>
      </w:r>
      <w:r w:rsidR="00742389">
        <w:rPr>
          <w:sz w:val="22"/>
          <w:szCs w:val="22"/>
        </w:rPr>
        <w:t>, zda bude vybavení vozidel kamerovým systémem v konkrétním uspořádání považováno za odchylku od schváleného typu vozidla</w:t>
      </w:r>
      <w:r w:rsidR="006907D4">
        <w:rPr>
          <w:sz w:val="22"/>
          <w:szCs w:val="22"/>
        </w:rPr>
        <w:t xml:space="preserve"> Objednatele</w:t>
      </w:r>
      <w:r w:rsidR="00742389">
        <w:rPr>
          <w:sz w:val="22"/>
          <w:szCs w:val="22"/>
        </w:rPr>
        <w:t xml:space="preserve"> a v případě pozitivního vyjádření</w:t>
      </w:r>
      <w:r w:rsidR="001B0CFD">
        <w:rPr>
          <w:sz w:val="22"/>
          <w:szCs w:val="22"/>
        </w:rPr>
        <w:t>,</w:t>
      </w:r>
      <w:r w:rsidR="00742389">
        <w:rPr>
          <w:sz w:val="22"/>
          <w:szCs w:val="22"/>
        </w:rPr>
        <w:t xml:space="preserve"> </w:t>
      </w:r>
      <w:r w:rsidR="006907D4">
        <w:rPr>
          <w:sz w:val="22"/>
          <w:szCs w:val="22"/>
        </w:rPr>
        <w:t>pak Z</w:t>
      </w:r>
      <w:r w:rsidR="001B0CFD">
        <w:rPr>
          <w:sz w:val="22"/>
          <w:szCs w:val="22"/>
        </w:rPr>
        <w:t>hotovitel zajistí</w:t>
      </w:r>
      <w:r w:rsidR="00827BC0">
        <w:rPr>
          <w:sz w:val="22"/>
          <w:szCs w:val="22"/>
        </w:rPr>
        <w:t>, jako součást plnění,</w:t>
      </w:r>
      <w:r w:rsidR="001B0CFD">
        <w:rPr>
          <w:sz w:val="22"/>
          <w:szCs w:val="22"/>
        </w:rPr>
        <w:t xml:space="preserve"> schválení změny na předmětných drážních vozidlech </w:t>
      </w:r>
      <w:r w:rsidR="00B533B4">
        <w:rPr>
          <w:sz w:val="22"/>
          <w:szCs w:val="22"/>
        </w:rPr>
        <w:t>zapsáním změny v průkazu způsobilosti drážního vozidla</w:t>
      </w:r>
      <w:r w:rsidR="009F54B7">
        <w:rPr>
          <w:sz w:val="22"/>
          <w:szCs w:val="22"/>
        </w:rPr>
        <w:t xml:space="preserve"> </w:t>
      </w:r>
      <w:r w:rsidR="001B0CFD">
        <w:rPr>
          <w:sz w:val="22"/>
          <w:szCs w:val="22"/>
        </w:rPr>
        <w:t>pří</w:t>
      </w:r>
      <w:r w:rsidR="009F54B7">
        <w:rPr>
          <w:sz w:val="22"/>
          <w:szCs w:val="22"/>
        </w:rPr>
        <w:t>slušn</w:t>
      </w:r>
      <w:r w:rsidR="00B533B4">
        <w:rPr>
          <w:sz w:val="22"/>
          <w:szCs w:val="22"/>
        </w:rPr>
        <w:t>ým</w:t>
      </w:r>
      <w:r w:rsidR="009F54B7">
        <w:rPr>
          <w:sz w:val="22"/>
          <w:szCs w:val="22"/>
        </w:rPr>
        <w:t xml:space="preserve"> správní</w:t>
      </w:r>
      <w:r w:rsidR="00B533B4">
        <w:rPr>
          <w:sz w:val="22"/>
          <w:szCs w:val="22"/>
        </w:rPr>
        <w:t>m</w:t>
      </w:r>
      <w:r w:rsidR="009F54B7">
        <w:rPr>
          <w:sz w:val="22"/>
          <w:szCs w:val="22"/>
        </w:rPr>
        <w:t xml:space="preserve"> úřad</w:t>
      </w:r>
      <w:r w:rsidR="00B533B4">
        <w:rPr>
          <w:sz w:val="22"/>
          <w:szCs w:val="22"/>
        </w:rPr>
        <w:t>em</w:t>
      </w:r>
      <w:r w:rsidR="009F54B7">
        <w:rPr>
          <w:sz w:val="22"/>
          <w:szCs w:val="22"/>
        </w:rPr>
        <w:t xml:space="preserve"> (</w:t>
      </w:r>
      <w:r w:rsidR="00E11E82">
        <w:rPr>
          <w:sz w:val="22"/>
          <w:szCs w:val="22"/>
        </w:rPr>
        <w:t xml:space="preserve">Drážní </w:t>
      </w:r>
      <w:r w:rsidR="009F54B7">
        <w:rPr>
          <w:sz w:val="22"/>
          <w:szCs w:val="22"/>
        </w:rPr>
        <w:t>úřad</w:t>
      </w:r>
      <w:r w:rsidR="00C967F0">
        <w:rPr>
          <w:sz w:val="22"/>
          <w:szCs w:val="22"/>
        </w:rPr>
        <w:t>)</w:t>
      </w:r>
      <w:r w:rsidR="00BF4037">
        <w:rPr>
          <w:sz w:val="22"/>
          <w:szCs w:val="22"/>
        </w:rPr>
        <w:t>;</w:t>
      </w:r>
    </w:p>
    <w:p w14:paraId="27098304" w14:textId="3B13B5AA" w:rsidR="00742389" w:rsidRDefault="00CA15C3" w:rsidP="00044D6C">
      <w:pPr>
        <w:pStyle w:val="rove2"/>
        <w:widowControl w:val="0"/>
        <w:ind w:left="993"/>
        <w:rPr>
          <w:sz w:val="22"/>
          <w:szCs w:val="22"/>
        </w:rPr>
      </w:pPr>
      <w:r>
        <w:rPr>
          <w:sz w:val="22"/>
          <w:szCs w:val="22"/>
        </w:rPr>
        <w:t xml:space="preserve">- v případě </w:t>
      </w:r>
      <w:r w:rsidR="009F54B7">
        <w:rPr>
          <w:sz w:val="22"/>
          <w:szCs w:val="22"/>
        </w:rPr>
        <w:t>silničních</w:t>
      </w:r>
      <w:r>
        <w:rPr>
          <w:sz w:val="22"/>
          <w:szCs w:val="22"/>
        </w:rPr>
        <w:t xml:space="preserve"> vozidel bude posouzena </w:t>
      </w:r>
      <w:r w:rsidR="00827BC0">
        <w:rPr>
          <w:sz w:val="22"/>
          <w:szCs w:val="22"/>
        </w:rPr>
        <w:t xml:space="preserve">shoda s požadavky </w:t>
      </w:r>
      <w:r w:rsidR="007137F6">
        <w:rPr>
          <w:sz w:val="22"/>
          <w:szCs w:val="22"/>
        </w:rPr>
        <w:t xml:space="preserve">na </w:t>
      </w:r>
      <w:r>
        <w:rPr>
          <w:sz w:val="22"/>
          <w:szCs w:val="22"/>
        </w:rPr>
        <w:t>elektromagnetick</w:t>
      </w:r>
      <w:r w:rsidR="007137F6">
        <w:rPr>
          <w:sz w:val="22"/>
          <w:szCs w:val="22"/>
        </w:rPr>
        <w:t>ou</w:t>
      </w:r>
      <w:r>
        <w:rPr>
          <w:sz w:val="22"/>
          <w:szCs w:val="22"/>
        </w:rPr>
        <w:t xml:space="preserve"> kompatibilit</w:t>
      </w:r>
      <w:r w:rsidR="007137F6">
        <w:rPr>
          <w:sz w:val="22"/>
          <w:szCs w:val="22"/>
        </w:rPr>
        <w:t>u dle platných předpisů</w:t>
      </w:r>
      <w:r w:rsidR="00D456B1">
        <w:rPr>
          <w:sz w:val="22"/>
          <w:szCs w:val="22"/>
        </w:rPr>
        <w:t xml:space="preserve"> (dále jen </w:t>
      </w:r>
      <w:r w:rsidR="00BF4037">
        <w:rPr>
          <w:sz w:val="22"/>
          <w:szCs w:val="22"/>
        </w:rPr>
        <w:t>„</w:t>
      </w:r>
      <w:r w:rsidR="00D456B1">
        <w:rPr>
          <w:sz w:val="22"/>
          <w:szCs w:val="22"/>
        </w:rPr>
        <w:t>EMC</w:t>
      </w:r>
      <w:r w:rsidR="00BF4037">
        <w:rPr>
          <w:sz w:val="22"/>
          <w:szCs w:val="22"/>
        </w:rPr>
        <w:t>“</w:t>
      </w:r>
      <w:r w:rsidR="00D456B1">
        <w:rPr>
          <w:sz w:val="22"/>
          <w:szCs w:val="22"/>
        </w:rPr>
        <w:t>)</w:t>
      </w:r>
      <w:r>
        <w:rPr>
          <w:sz w:val="22"/>
          <w:szCs w:val="22"/>
        </w:rPr>
        <w:t xml:space="preserve"> </w:t>
      </w:r>
      <w:r w:rsidR="00D456B1">
        <w:rPr>
          <w:sz w:val="22"/>
          <w:szCs w:val="22"/>
        </w:rPr>
        <w:t>kamerového systému pro montáž do předmětných vozidel</w:t>
      </w:r>
      <w:r w:rsidR="00BF4037">
        <w:rPr>
          <w:sz w:val="22"/>
          <w:szCs w:val="22"/>
        </w:rPr>
        <w:t>.</w:t>
      </w:r>
    </w:p>
    <w:p w14:paraId="3DB8B041" w14:textId="6E06A6E6" w:rsidR="00F749BD" w:rsidRDefault="00F749BD" w:rsidP="00BF4037">
      <w:pPr>
        <w:pStyle w:val="rove2"/>
        <w:widowControl w:val="0"/>
        <w:ind w:left="709"/>
        <w:rPr>
          <w:sz w:val="22"/>
          <w:szCs w:val="22"/>
        </w:rPr>
      </w:pPr>
      <w:r w:rsidRPr="00F749BD">
        <w:rPr>
          <w:sz w:val="22"/>
          <w:szCs w:val="22"/>
        </w:rPr>
        <w:t>Zhotovitel je povinen předat Objednateli</w:t>
      </w:r>
      <w:r w:rsidR="00541094">
        <w:rPr>
          <w:sz w:val="22"/>
          <w:szCs w:val="22"/>
        </w:rPr>
        <w:t xml:space="preserve"> doklady prokazující splnění požadavků právních předpisů pro provozování vozidel hromadné dopravy s kamerovým systémem </w:t>
      </w:r>
      <w:r w:rsidR="00D456B1">
        <w:rPr>
          <w:sz w:val="22"/>
          <w:szCs w:val="22"/>
        </w:rPr>
        <w:t xml:space="preserve">a EMC pro vozidla </w:t>
      </w:r>
      <w:r w:rsidR="006907D4">
        <w:rPr>
          <w:sz w:val="22"/>
          <w:szCs w:val="22"/>
        </w:rPr>
        <w:t>Zhotovitele,</w:t>
      </w:r>
      <w:r w:rsidR="000346D1">
        <w:rPr>
          <w:sz w:val="22"/>
          <w:szCs w:val="22"/>
        </w:rPr>
        <w:t xml:space="preserve"> a to</w:t>
      </w:r>
      <w:r w:rsidRPr="00F749BD">
        <w:rPr>
          <w:sz w:val="22"/>
          <w:szCs w:val="22"/>
        </w:rPr>
        <w:t xml:space="preserve"> nejpozději před zahájením </w:t>
      </w:r>
      <w:r>
        <w:rPr>
          <w:sz w:val="22"/>
          <w:szCs w:val="22"/>
        </w:rPr>
        <w:t>montáže</w:t>
      </w:r>
      <w:r w:rsidRPr="00F749BD">
        <w:rPr>
          <w:sz w:val="22"/>
          <w:szCs w:val="22"/>
        </w:rPr>
        <w:t xml:space="preserve"> </w:t>
      </w:r>
      <w:r w:rsidR="006C5ED4">
        <w:rPr>
          <w:sz w:val="22"/>
          <w:szCs w:val="22"/>
        </w:rPr>
        <w:t>kamerového systému</w:t>
      </w:r>
      <w:r w:rsidRPr="00F749BD">
        <w:rPr>
          <w:sz w:val="22"/>
          <w:szCs w:val="22"/>
        </w:rPr>
        <w:t xml:space="preserve"> na typu vozidla, k němuž se </w:t>
      </w:r>
      <w:r w:rsidR="00CA15C3">
        <w:rPr>
          <w:sz w:val="22"/>
          <w:szCs w:val="22"/>
        </w:rPr>
        <w:t>daná podmínka</w:t>
      </w:r>
      <w:r w:rsidRPr="00F749BD">
        <w:rPr>
          <w:sz w:val="22"/>
          <w:szCs w:val="22"/>
        </w:rPr>
        <w:t xml:space="preserve"> vztahuje</w:t>
      </w:r>
      <w:r w:rsidR="00BE39C0">
        <w:rPr>
          <w:sz w:val="22"/>
          <w:szCs w:val="22"/>
        </w:rPr>
        <w:t xml:space="preserve">. U drážních vozidel, konkrétně tramvají a trolejbusů, může být tímto dokladem i rozhodnutí </w:t>
      </w:r>
      <w:r w:rsidR="00F76BB0">
        <w:rPr>
          <w:sz w:val="22"/>
          <w:szCs w:val="22"/>
        </w:rPr>
        <w:t>D</w:t>
      </w:r>
      <w:r w:rsidR="00BE39C0">
        <w:rPr>
          <w:sz w:val="22"/>
          <w:szCs w:val="22"/>
        </w:rPr>
        <w:t>rážního úřadu o zahájení zkušebního provozu za účelem schválení změny na vozidle.</w:t>
      </w:r>
    </w:p>
    <w:p w14:paraId="17BEDF7D" w14:textId="2D68725D" w:rsidR="007D641B" w:rsidRPr="00C223DC" w:rsidRDefault="00F749BD" w:rsidP="00C223DC">
      <w:pPr>
        <w:pStyle w:val="rove2"/>
        <w:widowControl w:val="0"/>
        <w:numPr>
          <w:ilvl w:val="1"/>
          <w:numId w:val="18"/>
        </w:numPr>
        <w:ind w:left="709" w:hanging="709"/>
        <w:rPr>
          <w:sz w:val="22"/>
          <w:szCs w:val="22"/>
        </w:rPr>
      </w:pPr>
      <w:r w:rsidRPr="00F749BD">
        <w:rPr>
          <w:sz w:val="22"/>
          <w:szCs w:val="22"/>
        </w:rPr>
        <w:t xml:space="preserve">V případě, že Zhotovitel v době podpisu této </w:t>
      </w:r>
      <w:r w:rsidR="00F73C98">
        <w:rPr>
          <w:sz w:val="22"/>
          <w:szCs w:val="22"/>
        </w:rPr>
        <w:t>s</w:t>
      </w:r>
      <w:r w:rsidRPr="00F749BD">
        <w:rPr>
          <w:sz w:val="22"/>
          <w:szCs w:val="22"/>
        </w:rPr>
        <w:t xml:space="preserve">mlouvy takovýmto </w:t>
      </w:r>
      <w:r w:rsidR="0063632D">
        <w:rPr>
          <w:sz w:val="22"/>
          <w:szCs w:val="22"/>
        </w:rPr>
        <w:t xml:space="preserve">posouzením a </w:t>
      </w:r>
      <w:r w:rsidRPr="00F749BD">
        <w:rPr>
          <w:sz w:val="22"/>
          <w:szCs w:val="22"/>
        </w:rPr>
        <w:t xml:space="preserve">schválením </w:t>
      </w:r>
      <w:r w:rsidR="006C5ED4">
        <w:rPr>
          <w:sz w:val="22"/>
          <w:szCs w:val="22"/>
        </w:rPr>
        <w:t>kamerového systému</w:t>
      </w:r>
      <w:r w:rsidRPr="00F749BD">
        <w:rPr>
          <w:sz w:val="22"/>
          <w:szCs w:val="22"/>
        </w:rPr>
        <w:t xml:space="preserve"> pro provoz ve vozidlech Objednatele</w:t>
      </w:r>
      <w:r w:rsidR="006907D4" w:rsidRPr="006907D4">
        <w:rPr>
          <w:sz w:val="22"/>
          <w:szCs w:val="22"/>
        </w:rPr>
        <w:t xml:space="preserve"> </w:t>
      </w:r>
      <w:r w:rsidR="006907D4" w:rsidRPr="00F749BD">
        <w:rPr>
          <w:sz w:val="22"/>
          <w:szCs w:val="22"/>
        </w:rPr>
        <w:t>dosud nedisponuje</w:t>
      </w:r>
      <w:r w:rsidRPr="00F749BD">
        <w:rPr>
          <w:sz w:val="22"/>
          <w:szCs w:val="22"/>
        </w:rPr>
        <w:t>, je oprávněn se obrátit na Objednatele s žádostí o využití vo</w:t>
      </w:r>
      <w:r w:rsidR="005F5358">
        <w:rPr>
          <w:sz w:val="22"/>
          <w:szCs w:val="22"/>
        </w:rPr>
        <w:t xml:space="preserve">zidel Objednatele pro umístění </w:t>
      </w:r>
      <w:r w:rsidR="006C5ED4">
        <w:rPr>
          <w:sz w:val="22"/>
          <w:szCs w:val="22"/>
        </w:rPr>
        <w:t>kamerového systému</w:t>
      </w:r>
      <w:r w:rsidR="0063632D">
        <w:rPr>
          <w:sz w:val="22"/>
          <w:szCs w:val="22"/>
        </w:rPr>
        <w:t>,</w:t>
      </w:r>
      <w:r w:rsidRPr="00F749BD">
        <w:rPr>
          <w:sz w:val="22"/>
          <w:szCs w:val="22"/>
        </w:rPr>
        <w:t xml:space="preserve"> pro účely provedení zkušebního provozu stanoveného Drážním úřadem, když v takovémto případě je Zhotovitel povinen předat Objednateli před </w:t>
      </w:r>
      <w:r w:rsidR="005F5358">
        <w:rPr>
          <w:sz w:val="22"/>
          <w:szCs w:val="22"/>
        </w:rPr>
        <w:t>zahájením montáže</w:t>
      </w:r>
      <w:r w:rsidRPr="00F749BD">
        <w:rPr>
          <w:sz w:val="22"/>
          <w:szCs w:val="22"/>
        </w:rPr>
        <w:t xml:space="preserve"> </w:t>
      </w:r>
      <w:r w:rsidR="006C5ED4">
        <w:rPr>
          <w:sz w:val="22"/>
          <w:szCs w:val="22"/>
        </w:rPr>
        <w:lastRenderedPageBreak/>
        <w:t>kamerového systému</w:t>
      </w:r>
      <w:r w:rsidRPr="00F749BD">
        <w:rPr>
          <w:sz w:val="22"/>
          <w:szCs w:val="22"/>
        </w:rPr>
        <w:t xml:space="preserve"> na vozidlech příslušné rozhodnutí </w:t>
      </w:r>
      <w:r w:rsidR="006C5ED4">
        <w:rPr>
          <w:sz w:val="22"/>
          <w:szCs w:val="22"/>
        </w:rPr>
        <w:br/>
      </w:r>
      <w:r w:rsidRPr="00F749BD">
        <w:rPr>
          <w:sz w:val="22"/>
          <w:szCs w:val="22"/>
        </w:rPr>
        <w:t xml:space="preserve">o povolení zkušebního provozu. Obdobně Objednatel připouští provedení vzorové instalace </w:t>
      </w:r>
      <w:r w:rsidR="006C5ED4">
        <w:rPr>
          <w:sz w:val="22"/>
          <w:szCs w:val="22"/>
        </w:rPr>
        <w:br/>
      </w:r>
      <w:r w:rsidRPr="00F749BD">
        <w:rPr>
          <w:sz w:val="22"/>
          <w:szCs w:val="22"/>
        </w:rPr>
        <w:t xml:space="preserve">pro </w:t>
      </w:r>
      <w:r w:rsidR="00CA15C3">
        <w:rPr>
          <w:sz w:val="22"/>
          <w:szCs w:val="22"/>
        </w:rPr>
        <w:t>prověření EMC</w:t>
      </w:r>
      <w:r w:rsidRPr="00F749BD">
        <w:rPr>
          <w:sz w:val="22"/>
          <w:szCs w:val="22"/>
        </w:rPr>
        <w:t xml:space="preserve">. V těchto případech využití vozidel Objednatele pro tento zkušební provoz však bude umožněna </w:t>
      </w:r>
      <w:r w:rsidR="005F5358">
        <w:rPr>
          <w:sz w:val="22"/>
          <w:szCs w:val="22"/>
        </w:rPr>
        <w:t>montáž</w:t>
      </w:r>
      <w:r w:rsidRPr="00F749BD">
        <w:rPr>
          <w:sz w:val="22"/>
          <w:szCs w:val="22"/>
        </w:rPr>
        <w:t xml:space="preserve"> </w:t>
      </w:r>
      <w:r w:rsidR="006C5ED4">
        <w:rPr>
          <w:sz w:val="22"/>
          <w:szCs w:val="22"/>
        </w:rPr>
        <w:t>kamerového systému</w:t>
      </w:r>
      <w:r w:rsidRPr="00F749BD">
        <w:rPr>
          <w:sz w:val="22"/>
          <w:szCs w:val="22"/>
        </w:rPr>
        <w:t xml:space="preserve"> pouze na jeden kus vozidla daného typu. V těchto případech bude využití vozidel Objednatele možné vždy pouze za podmínek náhrady nákladů Objednatele na základě dohody smluvních stran této </w:t>
      </w:r>
      <w:r w:rsidR="00417247">
        <w:rPr>
          <w:sz w:val="22"/>
          <w:szCs w:val="22"/>
        </w:rPr>
        <w:t>s</w:t>
      </w:r>
      <w:r w:rsidRPr="00F749BD">
        <w:rPr>
          <w:sz w:val="22"/>
          <w:szCs w:val="22"/>
        </w:rPr>
        <w:t>mlouvy (Zhotovitel je oprávněn si zajistit tento zkušební provoz i u jiného subjektu).</w:t>
      </w:r>
    </w:p>
    <w:p w14:paraId="3B13EEE4" w14:textId="5F972265" w:rsidR="00BE24DE" w:rsidRDefault="005F5358" w:rsidP="00BE24DE">
      <w:pPr>
        <w:pStyle w:val="rove2"/>
        <w:widowControl w:val="0"/>
        <w:numPr>
          <w:ilvl w:val="1"/>
          <w:numId w:val="18"/>
        </w:numPr>
        <w:ind w:left="709" w:hanging="709"/>
        <w:rPr>
          <w:sz w:val="22"/>
          <w:szCs w:val="22"/>
        </w:rPr>
      </w:pPr>
      <w:r>
        <w:rPr>
          <w:sz w:val="22"/>
          <w:szCs w:val="22"/>
        </w:rPr>
        <w:t>Zhotovitel bere plně na vědomí, že podmínkou získání kladného rozhodnutí (schválení) a tedy i trvalého zprovoznění jednotlivých</w:t>
      </w:r>
      <w:r w:rsidR="006C5ED4">
        <w:rPr>
          <w:sz w:val="22"/>
          <w:szCs w:val="22"/>
        </w:rPr>
        <w:t xml:space="preserve"> montáží kamerového systému</w:t>
      </w:r>
      <w:r>
        <w:rPr>
          <w:sz w:val="22"/>
          <w:szCs w:val="22"/>
        </w:rPr>
        <w:t xml:space="preserve"> i vozidel samotných, může být provedení zkušebního provozu v délce a za podmínek stanovených </w:t>
      </w:r>
      <w:r w:rsidR="00E11E82">
        <w:rPr>
          <w:sz w:val="22"/>
          <w:szCs w:val="22"/>
        </w:rPr>
        <w:t xml:space="preserve">Drážním </w:t>
      </w:r>
      <w:r>
        <w:rPr>
          <w:sz w:val="22"/>
          <w:szCs w:val="22"/>
        </w:rPr>
        <w:t xml:space="preserve">úřadem. </w:t>
      </w:r>
      <w:r w:rsidRPr="00BE7E77">
        <w:rPr>
          <w:sz w:val="22"/>
          <w:szCs w:val="22"/>
        </w:rPr>
        <w:t>Zhotovitel je povinen Objednateli spolu s veškerými rozhodnutími poskytnout žádost, která předcházela danému rozhodnutí</w:t>
      </w:r>
      <w:r w:rsidR="00ED4EEF">
        <w:rPr>
          <w:sz w:val="22"/>
          <w:szCs w:val="22"/>
        </w:rPr>
        <w:t>,</w:t>
      </w:r>
      <w:r w:rsidRPr="00BE7E77">
        <w:rPr>
          <w:sz w:val="22"/>
          <w:szCs w:val="22"/>
        </w:rPr>
        <w:t xml:space="preserve"> a veškeré po</w:t>
      </w:r>
      <w:r w:rsidR="00ED4EEF">
        <w:rPr>
          <w:sz w:val="22"/>
          <w:szCs w:val="22"/>
        </w:rPr>
        <w:t>d</w:t>
      </w:r>
      <w:r w:rsidRPr="00BE7E77">
        <w:rPr>
          <w:sz w:val="22"/>
          <w:szCs w:val="22"/>
        </w:rPr>
        <w:t>klady předané příslušnému orgánu</w:t>
      </w:r>
      <w:r w:rsidR="00F47604">
        <w:rPr>
          <w:sz w:val="22"/>
          <w:szCs w:val="22"/>
        </w:rPr>
        <w:t xml:space="preserve">; současně je Zhotovitel povinen průběžně (nejméně jedenkrát týdně) informovat Objednatele o průběhu schvalování Drážním úřadem </w:t>
      </w:r>
      <w:r w:rsidR="007E5CFE">
        <w:rPr>
          <w:sz w:val="22"/>
          <w:szCs w:val="22"/>
        </w:rPr>
        <w:t>a</w:t>
      </w:r>
      <w:r w:rsidR="00F47604">
        <w:rPr>
          <w:sz w:val="22"/>
          <w:szCs w:val="22"/>
        </w:rPr>
        <w:t xml:space="preserve"> </w:t>
      </w:r>
      <w:r w:rsidR="007E5CFE">
        <w:rPr>
          <w:sz w:val="22"/>
          <w:szCs w:val="22"/>
        </w:rPr>
        <w:t xml:space="preserve">o průběhu </w:t>
      </w:r>
      <w:r w:rsidR="00F47604">
        <w:rPr>
          <w:sz w:val="22"/>
          <w:szCs w:val="22"/>
        </w:rPr>
        <w:t>zkušební</w:t>
      </w:r>
      <w:r w:rsidR="007E5CFE">
        <w:rPr>
          <w:sz w:val="22"/>
          <w:szCs w:val="22"/>
        </w:rPr>
        <w:t>ho</w:t>
      </w:r>
      <w:r w:rsidR="00F47604">
        <w:rPr>
          <w:sz w:val="22"/>
          <w:szCs w:val="22"/>
        </w:rPr>
        <w:t xml:space="preserve"> provozu</w:t>
      </w:r>
      <w:r w:rsidRPr="00BE7E77">
        <w:rPr>
          <w:sz w:val="22"/>
          <w:szCs w:val="22"/>
        </w:rPr>
        <w:t xml:space="preserve">. </w:t>
      </w:r>
      <w:r w:rsidR="000A4350">
        <w:rPr>
          <w:sz w:val="22"/>
          <w:szCs w:val="22"/>
        </w:rPr>
        <w:t xml:space="preserve">Zhotovitel je povinen vždy </w:t>
      </w:r>
      <w:r w:rsidR="000A4350" w:rsidRPr="003D3469">
        <w:rPr>
          <w:sz w:val="22"/>
          <w:szCs w:val="22"/>
        </w:rPr>
        <w:t>nejpozději do 2</w:t>
      </w:r>
      <w:r w:rsidR="00214493" w:rsidRPr="003D3469">
        <w:rPr>
          <w:sz w:val="22"/>
          <w:szCs w:val="22"/>
        </w:rPr>
        <w:t xml:space="preserve"> pracovních</w:t>
      </w:r>
      <w:r w:rsidR="000A4350" w:rsidRPr="003D3469">
        <w:rPr>
          <w:sz w:val="22"/>
          <w:szCs w:val="22"/>
        </w:rPr>
        <w:t xml:space="preserve"> dnů od předložení</w:t>
      </w:r>
      <w:r w:rsidR="000A4350">
        <w:rPr>
          <w:sz w:val="22"/>
          <w:szCs w:val="22"/>
        </w:rPr>
        <w:t xml:space="preserve"> dokumentace </w:t>
      </w:r>
      <w:r w:rsidR="00214493">
        <w:rPr>
          <w:sz w:val="22"/>
          <w:szCs w:val="22"/>
        </w:rPr>
        <w:t>týkající se plnění dle této smlouvy</w:t>
      </w:r>
      <w:r w:rsidR="000A4350">
        <w:rPr>
          <w:sz w:val="22"/>
          <w:szCs w:val="22"/>
        </w:rPr>
        <w:t xml:space="preserve"> Drážnímu úřadu předložit kopii předkládané dokumentace Objednateli.</w:t>
      </w:r>
    </w:p>
    <w:p w14:paraId="614F7528" w14:textId="2747F3D0" w:rsidR="0071112F" w:rsidRDefault="005F5358" w:rsidP="00BE24DE">
      <w:pPr>
        <w:pStyle w:val="rove2"/>
        <w:widowControl w:val="0"/>
        <w:ind w:left="709"/>
        <w:rPr>
          <w:sz w:val="22"/>
          <w:szCs w:val="22"/>
        </w:rPr>
      </w:pPr>
      <w:r w:rsidRPr="00BE7E77">
        <w:rPr>
          <w:sz w:val="22"/>
          <w:szCs w:val="22"/>
        </w:rPr>
        <w:t>Z</w:t>
      </w:r>
      <w:r w:rsidR="00916FD8">
        <w:rPr>
          <w:sz w:val="22"/>
          <w:szCs w:val="22"/>
        </w:rPr>
        <w:t> </w:t>
      </w:r>
      <w:r w:rsidRPr="00BE7E77">
        <w:rPr>
          <w:sz w:val="22"/>
          <w:szCs w:val="22"/>
        </w:rPr>
        <w:t>předaných podkladů musí být jednoznačné, že se týkají všech komponentů, jež Zhotovitel zamýšlí instalovat na vozidla v</w:t>
      </w:r>
      <w:r w:rsidR="00916FD8">
        <w:rPr>
          <w:sz w:val="22"/>
          <w:szCs w:val="22"/>
        </w:rPr>
        <w:t> </w:t>
      </w:r>
      <w:r w:rsidRPr="00BE7E77">
        <w:rPr>
          <w:sz w:val="22"/>
          <w:szCs w:val="22"/>
        </w:rPr>
        <w:t xml:space="preserve">rámci provedení montáže </w:t>
      </w:r>
      <w:r w:rsidR="006C5ED4">
        <w:rPr>
          <w:sz w:val="22"/>
          <w:szCs w:val="22"/>
        </w:rPr>
        <w:t>kamerového systému</w:t>
      </w:r>
      <w:r w:rsidRPr="00BE7E77">
        <w:rPr>
          <w:sz w:val="22"/>
          <w:szCs w:val="22"/>
        </w:rPr>
        <w:t xml:space="preserve"> a plnění této </w:t>
      </w:r>
      <w:r w:rsidR="00F73C98">
        <w:rPr>
          <w:sz w:val="22"/>
          <w:szCs w:val="22"/>
        </w:rPr>
        <w:t>s</w:t>
      </w:r>
      <w:r w:rsidRPr="00BE7E77">
        <w:rPr>
          <w:sz w:val="22"/>
          <w:szCs w:val="22"/>
        </w:rPr>
        <w:t>mlouvy.</w:t>
      </w:r>
      <w:r w:rsidR="00BE7E77" w:rsidRPr="00BE7E77">
        <w:rPr>
          <w:sz w:val="22"/>
          <w:szCs w:val="22"/>
        </w:rPr>
        <w:t xml:space="preserve"> </w:t>
      </w:r>
    </w:p>
    <w:p w14:paraId="666A1051" w14:textId="719BB59C" w:rsidR="00BE7E77" w:rsidRPr="00BE7E77" w:rsidRDefault="00BE7E77" w:rsidP="0071112F">
      <w:pPr>
        <w:pStyle w:val="rove2"/>
        <w:widowControl w:val="0"/>
        <w:numPr>
          <w:ilvl w:val="1"/>
          <w:numId w:val="18"/>
        </w:numPr>
        <w:ind w:left="709" w:hanging="709"/>
        <w:rPr>
          <w:sz w:val="22"/>
          <w:szCs w:val="22"/>
        </w:rPr>
      </w:pPr>
      <w:r w:rsidRPr="00BE7E77">
        <w:rPr>
          <w:sz w:val="22"/>
          <w:szCs w:val="22"/>
        </w:rPr>
        <w:t xml:space="preserve">Součástí </w:t>
      </w:r>
      <w:r w:rsidRPr="00210BB6">
        <w:rPr>
          <w:sz w:val="22"/>
          <w:szCs w:val="22"/>
        </w:rPr>
        <w:t>předmětu plnění je dále dodání technické dokumentace v</w:t>
      </w:r>
      <w:r w:rsidR="00916FD8">
        <w:rPr>
          <w:sz w:val="22"/>
          <w:szCs w:val="22"/>
        </w:rPr>
        <w:t> </w:t>
      </w:r>
      <w:r w:rsidRPr="00210BB6">
        <w:rPr>
          <w:sz w:val="22"/>
          <w:szCs w:val="22"/>
        </w:rPr>
        <w:t>rozsahu</w:t>
      </w:r>
      <w:r w:rsidRPr="00BE7E77">
        <w:rPr>
          <w:sz w:val="22"/>
          <w:szCs w:val="22"/>
        </w:rPr>
        <w:t>:</w:t>
      </w:r>
    </w:p>
    <w:p w14:paraId="0E00DFED" w14:textId="1108BA3B" w:rsidR="00BE7E77" w:rsidRDefault="00BE7E77" w:rsidP="00BE24DE">
      <w:pPr>
        <w:pStyle w:val="Odstavecseseznamem"/>
        <w:numPr>
          <w:ilvl w:val="2"/>
          <w:numId w:val="40"/>
        </w:numPr>
        <w:spacing w:after="120"/>
        <w:ind w:left="1276" w:hanging="567"/>
        <w:jc w:val="both"/>
        <w:rPr>
          <w:sz w:val="22"/>
          <w:szCs w:val="22"/>
        </w:rPr>
      </w:pPr>
      <w:r>
        <w:rPr>
          <w:sz w:val="22"/>
          <w:szCs w:val="22"/>
        </w:rPr>
        <w:t xml:space="preserve">kompletní výkresové dokumentace zapojení </w:t>
      </w:r>
      <w:r w:rsidR="006C5ED4">
        <w:rPr>
          <w:sz w:val="22"/>
          <w:szCs w:val="22"/>
        </w:rPr>
        <w:t>kamerového systému</w:t>
      </w:r>
      <w:r w:rsidR="00D12C1A">
        <w:rPr>
          <w:sz w:val="22"/>
          <w:szCs w:val="22"/>
        </w:rPr>
        <w:t xml:space="preserve"> přizpůsobené</w:t>
      </w:r>
      <w:r>
        <w:rPr>
          <w:sz w:val="22"/>
          <w:szCs w:val="22"/>
        </w:rPr>
        <w:t xml:space="preserve"> </w:t>
      </w:r>
      <w:r w:rsidR="006C5ED4">
        <w:rPr>
          <w:sz w:val="22"/>
          <w:szCs w:val="22"/>
        </w:rPr>
        <w:br/>
      </w:r>
      <w:r>
        <w:rPr>
          <w:sz w:val="22"/>
          <w:szCs w:val="22"/>
        </w:rPr>
        <w:t>pro konkrétní typ vozidla (nepřípustné je univerzální schéma), která bude vycházet ze schématického návrhu předloženého Zhotovitelem v</w:t>
      </w:r>
      <w:r w:rsidR="00916FD8">
        <w:rPr>
          <w:sz w:val="22"/>
          <w:szCs w:val="22"/>
        </w:rPr>
        <w:t> </w:t>
      </w:r>
      <w:r>
        <w:rPr>
          <w:sz w:val="22"/>
          <w:szCs w:val="22"/>
        </w:rPr>
        <w:t>nabídce (dále jen „</w:t>
      </w:r>
      <w:r w:rsidRPr="000A4350">
        <w:rPr>
          <w:b/>
          <w:bCs/>
          <w:sz w:val="22"/>
          <w:szCs w:val="22"/>
        </w:rPr>
        <w:t>Výkresová dokumentace</w:t>
      </w:r>
      <w:r>
        <w:rPr>
          <w:sz w:val="22"/>
          <w:szCs w:val="22"/>
        </w:rPr>
        <w:t>“). Výkresová dokumentace bude vždy obsahovat minimálně strojní výkresy s</w:t>
      </w:r>
      <w:r w:rsidR="00916FD8">
        <w:rPr>
          <w:sz w:val="22"/>
          <w:szCs w:val="22"/>
        </w:rPr>
        <w:t> </w:t>
      </w:r>
      <w:r>
        <w:rPr>
          <w:sz w:val="22"/>
          <w:szCs w:val="22"/>
        </w:rPr>
        <w:t>měněnými prvky vozidla, výkres kotvení všech nových prvků, schéma elektrického zapojení samotného</w:t>
      </w:r>
      <w:r w:rsidR="00C64EE3">
        <w:rPr>
          <w:sz w:val="22"/>
          <w:szCs w:val="22"/>
        </w:rPr>
        <w:t xml:space="preserve"> </w:t>
      </w:r>
      <w:r w:rsidR="006C5ED4">
        <w:rPr>
          <w:sz w:val="22"/>
          <w:szCs w:val="22"/>
        </w:rPr>
        <w:t>kamerového systému</w:t>
      </w:r>
      <w:r w:rsidR="00C64EE3">
        <w:rPr>
          <w:sz w:val="22"/>
          <w:szCs w:val="22"/>
        </w:rPr>
        <w:t xml:space="preserve"> </w:t>
      </w:r>
      <w:r>
        <w:rPr>
          <w:sz w:val="22"/>
          <w:szCs w:val="22"/>
        </w:rPr>
        <w:t xml:space="preserve">a rozhraní </w:t>
      </w:r>
      <w:r w:rsidR="006C5ED4">
        <w:rPr>
          <w:sz w:val="22"/>
          <w:szCs w:val="22"/>
        </w:rPr>
        <w:t>kamerového systému</w:t>
      </w:r>
      <w:r>
        <w:rPr>
          <w:sz w:val="22"/>
          <w:szCs w:val="22"/>
        </w:rPr>
        <w:t xml:space="preserve"> – vozidlo, soupis použitých prvků a vodičů. </w:t>
      </w:r>
    </w:p>
    <w:p w14:paraId="6F53A2BB" w14:textId="7CC3D816" w:rsidR="00BE24DE" w:rsidRDefault="0042761D" w:rsidP="00BE24DE">
      <w:pPr>
        <w:pStyle w:val="Odstavecseseznamem"/>
        <w:numPr>
          <w:ilvl w:val="2"/>
          <w:numId w:val="40"/>
        </w:numPr>
        <w:spacing w:after="120"/>
        <w:ind w:left="1276" w:hanging="567"/>
        <w:jc w:val="both"/>
        <w:rPr>
          <w:sz w:val="22"/>
          <w:szCs w:val="22"/>
        </w:rPr>
      </w:pPr>
      <w:r>
        <w:rPr>
          <w:sz w:val="22"/>
          <w:szCs w:val="22"/>
        </w:rPr>
        <w:t>u</w:t>
      </w:r>
      <w:r w:rsidR="00BE7E77">
        <w:rPr>
          <w:sz w:val="22"/>
          <w:szCs w:val="22"/>
        </w:rPr>
        <w:t xml:space="preserve">pravených technických podmínek drážního vozidla dle vyhlášky č. 173/1995 Sb., </w:t>
      </w:r>
      <w:r w:rsidR="00BE24DE">
        <w:rPr>
          <w:sz w:val="22"/>
          <w:szCs w:val="22"/>
        </w:rPr>
        <w:br/>
      </w:r>
      <w:r w:rsidR="00BE7E77">
        <w:rPr>
          <w:sz w:val="22"/>
          <w:szCs w:val="22"/>
        </w:rPr>
        <w:t>ve znění pozdějších předpisů,</w:t>
      </w:r>
      <w:r w:rsidR="00916FD8">
        <w:rPr>
          <w:i/>
          <w:iCs/>
          <w:sz w:val="22"/>
          <w:szCs w:val="22"/>
        </w:rPr>
        <w:t> </w:t>
      </w:r>
      <w:r w:rsidR="00BE7E77">
        <w:rPr>
          <w:sz w:val="22"/>
          <w:szCs w:val="22"/>
        </w:rPr>
        <w:t>odpovídající stavu vozidla po provedených úpravách</w:t>
      </w:r>
      <w:r w:rsidR="00916FD8">
        <w:rPr>
          <w:sz w:val="22"/>
          <w:szCs w:val="22"/>
        </w:rPr>
        <w:t>; bude-li Drážní úřad souhlasit, lze nahradit pouze dodatkem k technickým podmínkám</w:t>
      </w:r>
      <w:r w:rsidR="00BE7E77">
        <w:rPr>
          <w:sz w:val="22"/>
          <w:szCs w:val="22"/>
        </w:rPr>
        <w:t>.</w:t>
      </w:r>
    </w:p>
    <w:p w14:paraId="7FACF25A" w14:textId="090610B3" w:rsidR="00BE24DE" w:rsidRPr="00BE24DE" w:rsidRDefault="00BE24DE" w:rsidP="00BE24DE">
      <w:pPr>
        <w:pStyle w:val="Odstavecseseznamem"/>
        <w:numPr>
          <w:ilvl w:val="2"/>
          <w:numId w:val="40"/>
        </w:numPr>
        <w:spacing w:after="120"/>
        <w:ind w:left="1276" w:hanging="567"/>
        <w:jc w:val="both"/>
        <w:rPr>
          <w:sz w:val="22"/>
          <w:szCs w:val="22"/>
        </w:rPr>
      </w:pPr>
      <w:r>
        <w:rPr>
          <w:sz w:val="22"/>
          <w:szCs w:val="22"/>
        </w:rPr>
        <w:t>návodu k obsluze a údržbě kamerového systému vč</w:t>
      </w:r>
      <w:r w:rsidR="008736BE">
        <w:rPr>
          <w:sz w:val="22"/>
          <w:szCs w:val="22"/>
        </w:rPr>
        <w:t>.</w:t>
      </w:r>
      <w:r>
        <w:rPr>
          <w:sz w:val="22"/>
          <w:szCs w:val="22"/>
        </w:rPr>
        <w:t xml:space="preserve"> </w:t>
      </w:r>
      <w:r w:rsidRPr="00BE24DE">
        <w:rPr>
          <w:sz w:val="22"/>
          <w:szCs w:val="22"/>
        </w:rPr>
        <w:t>návodu k obsluze pro software</w:t>
      </w:r>
      <w:r w:rsidR="00D12C1A">
        <w:rPr>
          <w:sz w:val="22"/>
          <w:szCs w:val="22"/>
        </w:rPr>
        <w:t xml:space="preserve"> správu kamerového systému,</w:t>
      </w:r>
      <w:r w:rsidRPr="00BE24DE">
        <w:rPr>
          <w:sz w:val="22"/>
          <w:szCs w:val="22"/>
        </w:rPr>
        <w:t xml:space="preserve"> pro stahování, vyhodnocování a prohlížení kamerového záznamu</w:t>
      </w:r>
      <w:r w:rsidR="0042761D">
        <w:rPr>
          <w:sz w:val="22"/>
          <w:szCs w:val="22"/>
        </w:rPr>
        <w:t>.</w:t>
      </w:r>
    </w:p>
    <w:p w14:paraId="50D4606B" w14:textId="7879566A" w:rsidR="00BE7E77" w:rsidRDefault="00BE7E77" w:rsidP="00BE24DE">
      <w:pPr>
        <w:pStyle w:val="Odstavecseseznamem"/>
        <w:numPr>
          <w:ilvl w:val="2"/>
          <w:numId w:val="40"/>
        </w:numPr>
        <w:spacing w:after="120"/>
        <w:ind w:left="1276" w:hanging="567"/>
        <w:jc w:val="both"/>
        <w:rPr>
          <w:sz w:val="22"/>
          <w:szCs w:val="22"/>
        </w:rPr>
      </w:pPr>
      <w:r>
        <w:rPr>
          <w:sz w:val="22"/>
          <w:szCs w:val="22"/>
        </w:rPr>
        <w:t xml:space="preserve">dokumentace potvrzující obstarání veškerých zkoušek, rozhodnutí a jiných úkonů potřebných k provozování </w:t>
      </w:r>
      <w:r w:rsidR="00BF4037">
        <w:rPr>
          <w:sz w:val="22"/>
          <w:szCs w:val="22"/>
        </w:rPr>
        <w:t>kamerového systému</w:t>
      </w:r>
      <w:r>
        <w:rPr>
          <w:sz w:val="22"/>
          <w:szCs w:val="22"/>
        </w:rPr>
        <w:t xml:space="preserve"> v reálných podmínkách </w:t>
      </w:r>
      <w:r w:rsidR="009F54B7">
        <w:rPr>
          <w:sz w:val="22"/>
          <w:szCs w:val="22"/>
        </w:rPr>
        <w:t xml:space="preserve">provozování vozidel </w:t>
      </w:r>
      <w:r>
        <w:rPr>
          <w:sz w:val="22"/>
          <w:szCs w:val="22"/>
        </w:rPr>
        <w:t xml:space="preserve">městské hromadné dopravy Objednatelem, tj. zejména: </w:t>
      </w:r>
    </w:p>
    <w:p w14:paraId="7E83BA17" w14:textId="5CF6CC50" w:rsidR="00BE7E77" w:rsidRDefault="00BE7E77" w:rsidP="00BE7E77">
      <w:pPr>
        <w:pStyle w:val="Odstavecseseznamem"/>
        <w:numPr>
          <w:ilvl w:val="2"/>
          <w:numId w:val="41"/>
        </w:numPr>
        <w:spacing w:after="120"/>
        <w:ind w:left="1560" w:hanging="426"/>
        <w:jc w:val="both"/>
        <w:rPr>
          <w:sz w:val="22"/>
          <w:szCs w:val="22"/>
        </w:rPr>
      </w:pPr>
      <w:r>
        <w:rPr>
          <w:sz w:val="22"/>
          <w:szCs w:val="22"/>
        </w:rPr>
        <w:t xml:space="preserve">všechny příslušné revize, prohlídky a zkoušky </w:t>
      </w:r>
      <w:r w:rsidR="00BF4037">
        <w:rPr>
          <w:sz w:val="22"/>
          <w:szCs w:val="22"/>
        </w:rPr>
        <w:t>kamerového systému</w:t>
      </w:r>
      <w:r>
        <w:rPr>
          <w:sz w:val="22"/>
          <w:szCs w:val="22"/>
        </w:rPr>
        <w:t xml:space="preserve">, případně </w:t>
      </w:r>
      <w:r w:rsidR="00BF4037">
        <w:rPr>
          <w:sz w:val="22"/>
          <w:szCs w:val="22"/>
        </w:rPr>
        <w:t>jednotlivých komponent</w:t>
      </w:r>
      <w:r>
        <w:rPr>
          <w:sz w:val="22"/>
          <w:szCs w:val="22"/>
        </w:rPr>
        <w:t xml:space="preserve"> </w:t>
      </w:r>
      <w:r w:rsidR="00BF4037">
        <w:rPr>
          <w:sz w:val="22"/>
          <w:szCs w:val="22"/>
        </w:rPr>
        <w:t>k</w:t>
      </w:r>
      <w:r>
        <w:rPr>
          <w:sz w:val="22"/>
          <w:szCs w:val="22"/>
        </w:rPr>
        <w:t>amerového systému,</w:t>
      </w:r>
    </w:p>
    <w:p w14:paraId="33A03262" w14:textId="5205CBC7" w:rsidR="00BE24DE" w:rsidRDefault="00BE7E77" w:rsidP="00BE24DE">
      <w:pPr>
        <w:pStyle w:val="Odstavecseseznamem"/>
        <w:numPr>
          <w:ilvl w:val="2"/>
          <w:numId w:val="41"/>
        </w:numPr>
        <w:spacing w:after="120"/>
        <w:ind w:left="1560" w:hanging="426"/>
        <w:jc w:val="both"/>
        <w:rPr>
          <w:sz w:val="22"/>
          <w:szCs w:val="22"/>
        </w:rPr>
      </w:pPr>
      <w:r>
        <w:rPr>
          <w:sz w:val="22"/>
          <w:szCs w:val="22"/>
        </w:rPr>
        <w:t>pravomocná rozhodnutí o případné</w:t>
      </w:r>
      <w:r w:rsidR="009F54B7">
        <w:rPr>
          <w:sz w:val="22"/>
          <w:szCs w:val="22"/>
        </w:rPr>
        <w:t>m</w:t>
      </w:r>
      <w:r>
        <w:rPr>
          <w:sz w:val="22"/>
          <w:szCs w:val="22"/>
        </w:rPr>
        <w:t xml:space="preserve"> schválení změny na příslušných drážních vozidlech Objednatele, včetně zajištění zkušebního provozu příslušných vozidel v souladu s pokyny </w:t>
      </w:r>
      <w:r w:rsidR="009F54B7">
        <w:rPr>
          <w:sz w:val="22"/>
          <w:szCs w:val="22"/>
        </w:rPr>
        <w:t>d</w:t>
      </w:r>
      <w:r>
        <w:rPr>
          <w:sz w:val="22"/>
          <w:szCs w:val="22"/>
        </w:rPr>
        <w:t>rážního úřadu a zpracování, shromáždění, obstarání a kompletace veškerých údajů a dokumentace k získání těchto rozhodnutí,</w:t>
      </w:r>
      <w:r w:rsidR="002A22BE" w:rsidDel="002A22BE">
        <w:rPr>
          <w:sz w:val="22"/>
          <w:szCs w:val="22"/>
        </w:rPr>
        <w:t xml:space="preserve"> </w:t>
      </w:r>
    </w:p>
    <w:p w14:paraId="15737526" w14:textId="77777777" w:rsidR="004B2F10" w:rsidRDefault="00D456B1" w:rsidP="004B2F10">
      <w:pPr>
        <w:pStyle w:val="Odstavecseseznamem"/>
        <w:numPr>
          <w:ilvl w:val="2"/>
          <w:numId w:val="41"/>
        </w:numPr>
        <w:spacing w:after="120"/>
        <w:ind w:left="1560" w:hanging="426"/>
        <w:jc w:val="both"/>
        <w:rPr>
          <w:sz w:val="22"/>
          <w:szCs w:val="22"/>
        </w:rPr>
      </w:pPr>
      <w:r>
        <w:rPr>
          <w:sz w:val="22"/>
          <w:szCs w:val="22"/>
        </w:rPr>
        <w:t>doklad o EMC</w:t>
      </w:r>
      <w:r w:rsidR="00BE7E77" w:rsidRPr="00BE24DE">
        <w:rPr>
          <w:sz w:val="22"/>
          <w:szCs w:val="22"/>
        </w:rPr>
        <w:t>.</w:t>
      </w:r>
    </w:p>
    <w:p w14:paraId="479B11B5" w14:textId="48BB5CCC" w:rsidR="00BE7E77" w:rsidRPr="004B2F10" w:rsidRDefault="00F47604" w:rsidP="004B2F10">
      <w:pPr>
        <w:pStyle w:val="Odstavecseseznamem"/>
        <w:numPr>
          <w:ilvl w:val="1"/>
          <w:numId w:val="40"/>
        </w:numPr>
        <w:tabs>
          <w:tab w:val="clear" w:pos="1142"/>
        </w:tabs>
        <w:spacing w:after="120"/>
        <w:ind w:left="709" w:hanging="715"/>
        <w:jc w:val="both"/>
        <w:rPr>
          <w:rFonts w:eastAsia="Calibri"/>
          <w:sz w:val="22"/>
          <w:szCs w:val="22"/>
        </w:rPr>
      </w:pPr>
      <w:r>
        <w:rPr>
          <w:rFonts w:eastAsia="Calibri"/>
          <w:sz w:val="22"/>
          <w:szCs w:val="22"/>
        </w:rPr>
        <w:t>D</w:t>
      </w:r>
      <w:r w:rsidR="00BE7E77" w:rsidRPr="004B2F10">
        <w:rPr>
          <w:rFonts w:eastAsia="Calibri"/>
          <w:sz w:val="22"/>
          <w:szCs w:val="22"/>
        </w:rPr>
        <w:t>oku</w:t>
      </w:r>
      <w:r w:rsidR="00BE24DE" w:rsidRPr="004B2F10">
        <w:rPr>
          <w:rFonts w:eastAsia="Calibri"/>
          <w:sz w:val="22"/>
          <w:szCs w:val="22"/>
        </w:rPr>
        <w:t xml:space="preserve">mentace </w:t>
      </w:r>
      <w:r>
        <w:rPr>
          <w:rFonts w:eastAsia="Calibri"/>
          <w:sz w:val="22"/>
          <w:szCs w:val="22"/>
        </w:rPr>
        <w:t>dle odst. 2.9.</w:t>
      </w:r>
      <w:r w:rsidR="00BE7E77" w:rsidRPr="004B2F10">
        <w:rPr>
          <w:rFonts w:eastAsia="Calibri"/>
          <w:sz w:val="22"/>
          <w:szCs w:val="22"/>
        </w:rPr>
        <w:t>bude Objednateli vždy předána v českém jazyce, a to:</w:t>
      </w:r>
    </w:p>
    <w:p w14:paraId="230329BE" w14:textId="4B40A739" w:rsidR="00BE7E77" w:rsidRDefault="00BE7E77" w:rsidP="004B2F10">
      <w:pPr>
        <w:pStyle w:val="Odstavecseseznamem"/>
        <w:numPr>
          <w:ilvl w:val="2"/>
          <w:numId w:val="41"/>
        </w:numPr>
        <w:spacing w:after="120"/>
        <w:ind w:left="993" w:firstLine="141"/>
        <w:jc w:val="both"/>
        <w:rPr>
          <w:sz w:val="22"/>
          <w:szCs w:val="22"/>
        </w:rPr>
      </w:pPr>
      <w:r>
        <w:rPr>
          <w:sz w:val="22"/>
          <w:szCs w:val="22"/>
        </w:rPr>
        <w:t xml:space="preserve">1x v elektronické podobě na USB </w:t>
      </w:r>
      <w:proofErr w:type="spellStart"/>
      <w:r>
        <w:rPr>
          <w:sz w:val="22"/>
          <w:szCs w:val="22"/>
        </w:rPr>
        <w:t>Flash</w:t>
      </w:r>
      <w:proofErr w:type="spellEnd"/>
      <w:r>
        <w:rPr>
          <w:sz w:val="22"/>
          <w:szCs w:val="22"/>
        </w:rPr>
        <w:t xml:space="preserve"> disku ve formátu PDF (strojově čitelném), </w:t>
      </w:r>
      <w:r w:rsidR="004B2F10">
        <w:rPr>
          <w:sz w:val="22"/>
          <w:szCs w:val="22"/>
        </w:rPr>
        <w:tab/>
      </w:r>
      <w:r>
        <w:rPr>
          <w:sz w:val="22"/>
          <w:szCs w:val="22"/>
        </w:rPr>
        <w:t>výkresová dokumentace kromě PDF také ve form</w:t>
      </w:r>
      <w:r w:rsidR="00D12C1A">
        <w:rPr>
          <w:sz w:val="22"/>
          <w:szCs w:val="22"/>
        </w:rPr>
        <w:t>átu .</w:t>
      </w:r>
      <w:proofErr w:type="spellStart"/>
      <w:r w:rsidR="00D12C1A">
        <w:rPr>
          <w:sz w:val="22"/>
          <w:szCs w:val="22"/>
        </w:rPr>
        <w:t>dwb</w:t>
      </w:r>
      <w:proofErr w:type="spellEnd"/>
      <w:r w:rsidR="00D12C1A">
        <w:rPr>
          <w:sz w:val="22"/>
          <w:szCs w:val="22"/>
        </w:rPr>
        <w:t>/.</w:t>
      </w:r>
      <w:proofErr w:type="spellStart"/>
      <w:r w:rsidR="00D12C1A">
        <w:rPr>
          <w:sz w:val="22"/>
          <w:szCs w:val="22"/>
        </w:rPr>
        <w:t>dwg</w:t>
      </w:r>
      <w:proofErr w:type="spellEnd"/>
      <w:r w:rsidR="00D12C1A">
        <w:rPr>
          <w:sz w:val="22"/>
          <w:szCs w:val="22"/>
        </w:rPr>
        <w:t>/.</w:t>
      </w:r>
      <w:proofErr w:type="spellStart"/>
      <w:r w:rsidR="00D12C1A">
        <w:rPr>
          <w:sz w:val="22"/>
          <w:szCs w:val="22"/>
        </w:rPr>
        <w:t>dxf</w:t>
      </w:r>
      <w:proofErr w:type="spellEnd"/>
      <w:r w:rsidR="00D12C1A">
        <w:rPr>
          <w:sz w:val="22"/>
          <w:szCs w:val="22"/>
        </w:rPr>
        <w:t>/.step ap203,</w:t>
      </w:r>
      <w:r>
        <w:rPr>
          <w:sz w:val="22"/>
          <w:szCs w:val="22"/>
        </w:rPr>
        <w:t xml:space="preserve"> </w:t>
      </w:r>
    </w:p>
    <w:p w14:paraId="4B652175" w14:textId="753A273B" w:rsidR="00BE7E77" w:rsidRDefault="00BE7E77" w:rsidP="004B2F10">
      <w:pPr>
        <w:pStyle w:val="Odstavecseseznamem"/>
        <w:numPr>
          <w:ilvl w:val="2"/>
          <w:numId w:val="41"/>
        </w:numPr>
        <w:spacing w:after="120"/>
        <w:ind w:left="993" w:firstLine="141"/>
        <w:jc w:val="both"/>
        <w:rPr>
          <w:sz w:val="22"/>
          <w:szCs w:val="22"/>
        </w:rPr>
      </w:pPr>
      <w:r>
        <w:rPr>
          <w:sz w:val="22"/>
          <w:szCs w:val="22"/>
        </w:rPr>
        <w:t xml:space="preserve">1x v listinné podobě, v originále podepsaném oprávněnými osobami, a to v poslední </w:t>
      </w:r>
      <w:r w:rsidR="004B2F10">
        <w:rPr>
          <w:sz w:val="22"/>
          <w:szCs w:val="22"/>
        </w:rPr>
        <w:tab/>
      </w:r>
      <w:r>
        <w:rPr>
          <w:sz w:val="22"/>
          <w:szCs w:val="22"/>
        </w:rPr>
        <w:t>schválené verzi,</w:t>
      </w:r>
    </w:p>
    <w:p w14:paraId="18479F13" w14:textId="77777777" w:rsidR="006E5BE0" w:rsidRDefault="00BE7E77" w:rsidP="00BE24DE">
      <w:pPr>
        <w:pStyle w:val="Odstavecseseznamem"/>
        <w:spacing w:after="120"/>
        <w:ind w:left="709"/>
        <w:jc w:val="both"/>
        <w:rPr>
          <w:sz w:val="22"/>
          <w:szCs w:val="22"/>
        </w:rPr>
      </w:pPr>
      <w:r>
        <w:rPr>
          <w:sz w:val="22"/>
          <w:szCs w:val="22"/>
        </w:rPr>
        <w:lastRenderedPageBreak/>
        <w:t xml:space="preserve">a to </w:t>
      </w:r>
      <w:r w:rsidRPr="006E5BE0">
        <w:rPr>
          <w:b/>
          <w:bCs/>
          <w:sz w:val="22"/>
          <w:szCs w:val="22"/>
        </w:rPr>
        <w:t>nejpozději při pře</w:t>
      </w:r>
      <w:r w:rsidR="00BE24DE" w:rsidRPr="006E5BE0">
        <w:rPr>
          <w:b/>
          <w:bCs/>
          <w:sz w:val="22"/>
          <w:szCs w:val="22"/>
        </w:rPr>
        <w:t>vzetí</w:t>
      </w:r>
      <w:r w:rsidRPr="006E5BE0">
        <w:rPr>
          <w:b/>
          <w:bCs/>
          <w:sz w:val="22"/>
          <w:szCs w:val="22"/>
        </w:rPr>
        <w:t xml:space="preserve"> první</w:t>
      </w:r>
      <w:r w:rsidR="00BE24DE" w:rsidRPr="006E5BE0">
        <w:rPr>
          <w:b/>
          <w:bCs/>
          <w:sz w:val="22"/>
          <w:szCs w:val="22"/>
        </w:rPr>
        <w:t>ho</w:t>
      </w:r>
      <w:r w:rsidRPr="006E5BE0">
        <w:rPr>
          <w:b/>
          <w:bCs/>
          <w:sz w:val="22"/>
          <w:szCs w:val="22"/>
        </w:rPr>
        <w:t xml:space="preserve"> </w:t>
      </w:r>
      <w:r w:rsidR="0071112F" w:rsidRPr="006E5BE0">
        <w:rPr>
          <w:b/>
          <w:bCs/>
          <w:sz w:val="22"/>
          <w:szCs w:val="22"/>
        </w:rPr>
        <w:t>dokončeného</w:t>
      </w:r>
      <w:r w:rsidR="006C5ED4" w:rsidRPr="006E5BE0">
        <w:rPr>
          <w:b/>
          <w:bCs/>
          <w:sz w:val="22"/>
          <w:szCs w:val="22"/>
        </w:rPr>
        <w:t xml:space="preserve"> </w:t>
      </w:r>
      <w:r w:rsidR="0071112F" w:rsidRPr="006E5BE0">
        <w:rPr>
          <w:b/>
          <w:bCs/>
          <w:sz w:val="22"/>
          <w:szCs w:val="22"/>
        </w:rPr>
        <w:t>vozidla</w:t>
      </w:r>
      <w:r w:rsidR="006C5ED4">
        <w:rPr>
          <w:sz w:val="22"/>
          <w:szCs w:val="22"/>
        </w:rPr>
        <w:t xml:space="preserve"> toho</w:t>
      </w:r>
      <w:r w:rsidR="0071112F">
        <w:rPr>
          <w:sz w:val="22"/>
          <w:szCs w:val="22"/>
        </w:rPr>
        <w:t xml:space="preserve"> </w:t>
      </w:r>
      <w:r>
        <w:rPr>
          <w:sz w:val="22"/>
          <w:szCs w:val="22"/>
        </w:rPr>
        <w:t>typu, k němuž se daná dokumentace vztahuje</w:t>
      </w:r>
      <w:r w:rsidR="007E5CFE">
        <w:rPr>
          <w:sz w:val="22"/>
          <w:szCs w:val="22"/>
        </w:rPr>
        <w:t>.</w:t>
      </w:r>
      <w:r w:rsidR="00F47604">
        <w:rPr>
          <w:sz w:val="22"/>
          <w:szCs w:val="22"/>
        </w:rPr>
        <w:t xml:space="preserve"> </w:t>
      </w:r>
    </w:p>
    <w:p w14:paraId="01C171A1" w14:textId="5D3B0C75" w:rsidR="00BE7E77" w:rsidRDefault="007E5CFE" w:rsidP="00BE24DE">
      <w:pPr>
        <w:pStyle w:val="Odstavecseseznamem"/>
        <w:spacing w:after="120"/>
        <w:ind w:left="709"/>
        <w:jc w:val="both"/>
        <w:rPr>
          <w:sz w:val="22"/>
          <w:szCs w:val="22"/>
        </w:rPr>
      </w:pPr>
      <w:r>
        <w:rPr>
          <w:sz w:val="22"/>
          <w:szCs w:val="22"/>
        </w:rPr>
        <w:t>K</w:t>
      </w:r>
      <w:r w:rsidR="00F47604">
        <w:rPr>
          <w:sz w:val="22"/>
          <w:szCs w:val="22"/>
        </w:rPr>
        <w:t>atalog náhradních dílů</w:t>
      </w:r>
      <w:r>
        <w:rPr>
          <w:sz w:val="22"/>
          <w:szCs w:val="22"/>
        </w:rPr>
        <w:t xml:space="preserve"> dle odst. X.8 SLA </w:t>
      </w:r>
      <w:r w:rsidR="00F47604">
        <w:rPr>
          <w:sz w:val="22"/>
          <w:szCs w:val="22"/>
        </w:rPr>
        <w:t xml:space="preserve">bude předložen </w:t>
      </w:r>
      <w:r w:rsidR="00F47604" w:rsidRPr="006E5BE0">
        <w:rPr>
          <w:b/>
          <w:bCs/>
          <w:sz w:val="22"/>
          <w:szCs w:val="22"/>
        </w:rPr>
        <w:t xml:space="preserve">nejpozději jeden měsíc před uplynutím záruky za jakost </w:t>
      </w:r>
      <w:r w:rsidR="00F47604">
        <w:rPr>
          <w:sz w:val="22"/>
          <w:szCs w:val="22"/>
        </w:rPr>
        <w:t>dle čl. 9</w:t>
      </w:r>
      <w:r>
        <w:rPr>
          <w:sz w:val="22"/>
          <w:szCs w:val="22"/>
        </w:rPr>
        <w:t xml:space="preserve"> této smlouvy</w:t>
      </w:r>
      <w:r w:rsidR="008E4091">
        <w:rPr>
          <w:sz w:val="22"/>
          <w:szCs w:val="22"/>
        </w:rPr>
        <w:t xml:space="preserve"> s tím, že při jeho aktualizaci bude vždy Objednateli předložen do 1 měsíce od jeho aktualizace</w:t>
      </w:r>
      <w:r w:rsidR="00BE7E77">
        <w:rPr>
          <w:sz w:val="22"/>
          <w:szCs w:val="22"/>
        </w:rPr>
        <w:t xml:space="preserve">. </w:t>
      </w:r>
    </w:p>
    <w:p w14:paraId="6EF29F35" w14:textId="4A058235" w:rsidR="00CF4CBC" w:rsidRDefault="004818EF" w:rsidP="008636A6">
      <w:pPr>
        <w:pStyle w:val="rove2"/>
        <w:widowControl w:val="0"/>
        <w:numPr>
          <w:ilvl w:val="1"/>
          <w:numId w:val="18"/>
        </w:numPr>
        <w:ind w:left="709" w:hanging="709"/>
        <w:rPr>
          <w:sz w:val="22"/>
          <w:szCs w:val="22"/>
        </w:rPr>
      </w:pPr>
      <w:r w:rsidRPr="00210BB6">
        <w:rPr>
          <w:sz w:val="22"/>
          <w:szCs w:val="22"/>
        </w:rPr>
        <w:t>Zhotovitel provede</w:t>
      </w:r>
      <w:r w:rsidR="00D3589A" w:rsidRPr="00210BB6">
        <w:rPr>
          <w:sz w:val="22"/>
          <w:szCs w:val="22"/>
        </w:rPr>
        <w:t xml:space="preserve"> </w:t>
      </w:r>
      <w:r w:rsidR="008D631B">
        <w:rPr>
          <w:sz w:val="22"/>
          <w:szCs w:val="22"/>
        </w:rPr>
        <w:t>na své</w:t>
      </w:r>
      <w:r w:rsidR="000677EB">
        <w:rPr>
          <w:sz w:val="22"/>
          <w:szCs w:val="22"/>
        </w:rPr>
        <w:t xml:space="preserve"> vlastní</w:t>
      </w:r>
      <w:r w:rsidR="008D631B">
        <w:rPr>
          <w:sz w:val="22"/>
          <w:szCs w:val="22"/>
        </w:rPr>
        <w:t xml:space="preserve"> náklady </w:t>
      </w:r>
      <w:r w:rsidR="00D3589A" w:rsidRPr="00210BB6">
        <w:rPr>
          <w:sz w:val="22"/>
          <w:szCs w:val="22"/>
        </w:rPr>
        <w:t>zaškolení obsluhy tramvají</w:t>
      </w:r>
      <w:r w:rsidR="002E7C51" w:rsidRPr="00210BB6">
        <w:rPr>
          <w:sz w:val="22"/>
          <w:szCs w:val="22"/>
        </w:rPr>
        <w:t>,</w:t>
      </w:r>
      <w:r w:rsidR="007509D0" w:rsidRPr="00210BB6">
        <w:rPr>
          <w:sz w:val="22"/>
          <w:szCs w:val="22"/>
        </w:rPr>
        <w:t xml:space="preserve"> trolejbusů</w:t>
      </w:r>
      <w:r w:rsidR="002E7C51" w:rsidRPr="00210BB6">
        <w:rPr>
          <w:sz w:val="22"/>
          <w:szCs w:val="22"/>
        </w:rPr>
        <w:t xml:space="preserve"> a autobusů</w:t>
      </w:r>
      <w:r w:rsidR="00D3589A" w:rsidRPr="00210BB6">
        <w:rPr>
          <w:sz w:val="22"/>
          <w:szCs w:val="22"/>
        </w:rPr>
        <w:t xml:space="preserve"> pro</w:t>
      </w:r>
      <w:r w:rsidR="00D3589A" w:rsidRPr="00BE7E77">
        <w:rPr>
          <w:color w:val="FF0000"/>
          <w:sz w:val="22"/>
          <w:szCs w:val="22"/>
        </w:rPr>
        <w:t xml:space="preserve"> </w:t>
      </w:r>
      <w:r w:rsidR="006C5ED4">
        <w:rPr>
          <w:sz w:val="22"/>
          <w:szCs w:val="22"/>
        </w:rPr>
        <w:t>25</w:t>
      </w:r>
      <w:r w:rsidR="00D3589A" w:rsidRPr="00BE7E77">
        <w:rPr>
          <w:color w:val="FF0000"/>
          <w:sz w:val="22"/>
          <w:szCs w:val="22"/>
        </w:rPr>
        <w:t xml:space="preserve"> </w:t>
      </w:r>
      <w:r w:rsidR="00D3589A" w:rsidRPr="00210BB6">
        <w:rPr>
          <w:sz w:val="22"/>
          <w:szCs w:val="22"/>
        </w:rPr>
        <w:t xml:space="preserve">zaměstnanců </w:t>
      </w:r>
      <w:r w:rsidR="00CF4CBC">
        <w:rPr>
          <w:sz w:val="22"/>
          <w:szCs w:val="22"/>
        </w:rPr>
        <w:t>Objednatele,</w:t>
      </w:r>
      <w:r w:rsidR="00D3589A" w:rsidRPr="00210BB6">
        <w:rPr>
          <w:sz w:val="22"/>
          <w:szCs w:val="22"/>
        </w:rPr>
        <w:t xml:space="preserve"> </w:t>
      </w:r>
      <w:r w:rsidR="00C942BF">
        <w:rPr>
          <w:sz w:val="22"/>
          <w:szCs w:val="22"/>
        </w:rPr>
        <w:t xml:space="preserve">dále </w:t>
      </w:r>
      <w:r w:rsidR="00CF4CBC">
        <w:rPr>
          <w:sz w:val="22"/>
          <w:szCs w:val="22"/>
        </w:rPr>
        <w:t>za</w:t>
      </w:r>
      <w:r w:rsidR="00D3589A" w:rsidRPr="00210BB6">
        <w:rPr>
          <w:sz w:val="22"/>
          <w:szCs w:val="22"/>
        </w:rPr>
        <w:t xml:space="preserve">školení </w:t>
      </w:r>
      <w:r w:rsidR="006C5ED4">
        <w:rPr>
          <w:sz w:val="22"/>
          <w:szCs w:val="22"/>
        </w:rPr>
        <w:t>25</w:t>
      </w:r>
      <w:r w:rsidR="00B55D03" w:rsidRPr="00210BB6">
        <w:rPr>
          <w:sz w:val="22"/>
          <w:szCs w:val="22"/>
        </w:rPr>
        <w:t xml:space="preserve"> </w:t>
      </w:r>
      <w:r w:rsidR="00D3589A" w:rsidRPr="00210BB6">
        <w:rPr>
          <w:sz w:val="22"/>
          <w:szCs w:val="22"/>
        </w:rPr>
        <w:t xml:space="preserve">zaměstnanců </w:t>
      </w:r>
      <w:r w:rsidR="00CF4CBC">
        <w:rPr>
          <w:sz w:val="22"/>
          <w:szCs w:val="22"/>
        </w:rPr>
        <w:t>O</w:t>
      </w:r>
      <w:r w:rsidR="008F414A" w:rsidRPr="00210BB6">
        <w:rPr>
          <w:sz w:val="22"/>
          <w:szCs w:val="22"/>
        </w:rPr>
        <w:t>bjednatele</w:t>
      </w:r>
      <w:r w:rsidR="00D3589A" w:rsidRPr="00210BB6">
        <w:rPr>
          <w:sz w:val="22"/>
          <w:szCs w:val="22"/>
        </w:rPr>
        <w:t xml:space="preserve"> pověřených údržbou dodaných </w:t>
      </w:r>
      <w:r w:rsidR="00F4574C" w:rsidRPr="00210BB6">
        <w:rPr>
          <w:sz w:val="22"/>
          <w:szCs w:val="22"/>
        </w:rPr>
        <w:t>kamerových systémů</w:t>
      </w:r>
      <w:r w:rsidR="00CF4CBC">
        <w:rPr>
          <w:sz w:val="22"/>
          <w:szCs w:val="22"/>
        </w:rPr>
        <w:t xml:space="preserve"> a zaškolení 10 zaměstnanců Objednatele pověřených dálkovým stahováním záznamů</w:t>
      </w:r>
      <w:r w:rsidR="00D3589A" w:rsidRPr="00210BB6">
        <w:rPr>
          <w:sz w:val="22"/>
          <w:szCs w:val="22"/>
        </w:rPr>
        <w:t>.</w:t>
      </w:r>
      <w:r w:rsidRPr="00210BB6">
        <w:rPr>
          <w:sz w:val="22"/>
          <w:szCs w:val="22"/>
        </w:rPr>
        <w:t xml:space="preserve"> </w:t>
      </w:r>
      <w:r w:rsidR="008A55AB" w:rsidRPr="00210BB6">
        <w:rPr>
          <w:sz w:val="22"/>
          <w:szCs w:val="22"/>
        </w:rPr>
        <w:t>Zaš</w:t>
      </w:r>
      <w:r w:rsidR="00D3589A" w:rsidRPr="00210BB6">
        <w:rPr>
          <w:sz w:val="22"/>
          <w:szCs w:val="22"/>
        </w:rPr>
        <w:t xml:space="preserve">kolení bude provedeno na vyžádání </w:t>
      </w:r>
      <w:r w:rsidR="00CF4CBC">
        <w:rPr>
          <w:sz w:val="22"/>
          <w:szCs w:val="22"/>
        </w:rPr>
        <w:t>O</w:t>
      </w:r>
      <w:r w:rsidR="008F414A" w:rsidRPr="00210BB6">
        <w:rPr>
          <w:sz w:val="22"/>
          <w:szCs w:val="22"/>
        </w:rPr>
        <w:t>bjednatele</w:t>
      </w:r>
      <w:r w:rsidR="00D3589A" w:rsidRPr="00210BB6">
        <w:rPr>
          <w:sz w:val="22"/>
          <w:szCs w:val="22"/>
        </w:rPr>
        <w:t xml:space="preserve">, nejpozději </w:t>
      </w:r>
      <w:r w:rsidR="00CF4CBC">
        <w:rPr>
          <w:sz w:val="22"/>
          <w:szCs w:val="22"/>
        </w:rPr>
        <w:br/>
      </w:r>
      <w:r w:rsidR="00D3589A" w:rsidRPr="00210BB6">
        <w:rPr>
          <w:sz w:val="22"/>
          <w:szCs w:val="22"/>
        </w:rPr>
        <w:t>do 5 pracovních dnů od předání jeho písemné žádosti</w:t>
      </w:r>
      <w:r w:rsidR="00B55D03" w:rsidRPr="00210BB6">
        <w:rPr>
          <w:sz w:val="22"/>
          <w:szCs w:val="22"/>
        </w:rPr>
        <w:t xml:space="preserve"> na adresu kontaktní osoby</w:t>
      </w:r>
      <w:r w:rsidR="00C8015D">
        <w:rPr>
          <w:sz w:val="22"/>
          <w:szCs w:val="22"/>
        </w:rPr>
        <w:t xml:space="preserve"> Zhotovitele</w:t>
      </w:r>
      <w:r w:rsidR="00B55D03" w:rsidRPr="00210BB6">
        <w:rPr>
          <w:sz w:val="22"/>
          <w:szCs w:val="22"/>
        </w:rPr>
        <w:t xml:space="preserve"> ve věcech technických, která je uvedena v hlavičce smlouvy</w:t>
      </w:r>
      <w:r w:rsidR="00D3589A" w:rsidRPr="00210BB6">
        <w:rPr>
          <w:sz w:val="22"/>
          <w:szCs w:val="22"/>
        </w:rPr>
        <w:t xml:space="preserve">. </w:t>
      </w:r>
    </w:p>
    <w:p w14:paraId="13BE1839" w14:textId="56B81461" w:rsidR="00D12C1A" w:rsidRDefault="002C20BF" w:rsidP="008636A6">
      <w:pPr>
        <w:pStyle w:val="rove2"/>
        <w:widowControl w:val="0"/>
        <w:numPr>
          <w:ilvl w:val="1"/>
          <w:numId w:val="18"/>
        </w:numPr>
        <w:ind w:left="709" w:hanging="709"/>
        <w:rPr>
          <w:sz w:val="22"/>
          <w:szCs w:val="22"/>
        </w:rPr>
      </w:pPr>
      <w:r w:rsidRPr="00210BB6">
        <w:rPr>
          <w:sz w:val="22"/>
          <w:szCs w:val="22"/>
        </w:rPr>
        <w:t>Zaš</w:t>
      </w:r>
      <w:r w:rsidR="00D3589A" w:rsidRPr="00210BB6">
        <w:rPr>
          <w:sz w:val="22"/>
          <w:szCs w:val="22"/>
        </w:rPr>
        <w:t>kolení pro provádění údržby bude v</w:t>
      </w:r>
      <w:r w:rsidR="000B094D">
        <w:rPr>
          <w:sz w:val="22"/>
          <w:szCs w:val="22"/>
        </w:rPr>
        <w:t> </w:t>
      </w:r>
      <w:r w:rsidR="00D3589A" w:rsidRPr="00210BB6">
        <w:rPr>
          <w:sz w:val="22"/>
          <w:szCs w:val="22"/>
        </w:rPr>
        <w:t xml:space="preserve">rozsahu, které pracovníky opravňuje k provádění základní údržby a plánované údržby stanovené výrobcem po dobu záruky a po jejím ukončení. </w:t>
      </w:r>
    </w:p>
    <w:p w14:paraId="0133E1ED" w14:textId="268C97CE" w:rsidR="00CB316C" w:rsidRPr="00210BB6" w:rsidRDefault="002C20BF" w:rsidP="008636A6">
      <w:pPr>
        <w:pStyle w:val="rove2"/>
        <w:widowControl w:val="0"/>
        <w:numPr>
          <w:ilvl w:val="1"/>
          <w:numId w:val="18"/>
        </w:numPr>
        <w:ind w:left="709" w:hanging="709"/>
        <w:rPr>
          <w:sz w:val="22"/>
          <w:szCs w:val="22"/>
        </w:rPr>
      </w:pPr>
      <w:r w:rsidRPr="00210BB6">
        <w:rPr>
          <w:sz w:val="22"/>
          <w:szCs w:val="22"/>
        </w:rPr>
        <w:t>Zaš</w:t>
      </w:r>
      <w:r w:rsidR="00D3589A" w:rsidRPr="00210BB6">
        <w:rPr>
          <w:sz w:val="22"/>
          <w:szCs w:val="22"/>
        </w:rPr>
        <w:t xml:space="preserve">kolení provede </w:t>
      </w:r>
      <w:r w:rsidR="00C8015D">
        <w:rPr>
          <w:sz w:val="22"/>
          <w:szCs w:val="22"/>
        </w:rPr>
        <w:t>Z</w:t>
      </w:r>
      <w:r w:rsidR="008F414A" w:rsidRPr="00210BB6">
        <w:rPr>
          <w:sz w:val="22"/>
          <w:szCs w:val="22"/>
        </w:rPr>
        <w:t xml:space="preserve">hotovitel </w:t>
      </w:r>
      <w:r w:rsidR="00D3589A" w:rsidRPr="00210BB6">
        <w:rPr>
          <w:sz w:val="22"/>
          <w:szCs w:val="22"/>
        </w:rPr>
        <w:t>v</w:t>
      </w:r>
      <w:r w:rsidR="00C8015D">
        <w:rPr>
          <w:sz w:val="22"/>
          <w:szCs w:val="22"/>
        </w:rPr>
        <w:t xml:space="preserve"> provozovnách</w:t>
      </w:r>
      <w:r w:rsidR="00D3589A" w:rsidRPr="00210BB6">
        <w:rPr>
          <w:sz w:val="22"/>
          <w:szCs w:val="22"/>
        </w:rPr>
        <w:t xml:space="preserve"> </w:t>
      </w:r>
      <w:r w:rsidR="00B4153E">
        <w:rPr>
          <w:sz w:val="22"/>
          <w:szCs w:val="22"/>
        </w:rPr>
        <w:t>Objednatele</w:t>
      </w:r>
      <w:r w:rsidR="00C8015D">
        <w:rPr>
          <w:sz w:val="22"/>
          <w:szCs w:val="22"/>
        </w:rPr>
        <w:t xml:space="preserve"> dle čl. 3 této smlouvy</w:t>
      </w:r>
      <w:r w:rsidR="00F73C98">
        <w:rPr>
          <w:sz w:val="22"/>
          <w:szCs w:val="22"/>
        </w:rPr>
        <w:t>, přičemž konkrétní provozovna bude specifikována v žádosti o zaškolení</w:t>
      </w:r>
      <w:r w:rsidR="00C8015D">
        <w:rPr>
          <w:sz w:val="22"/>
          <w:szCs w:val="22"/>
        </w:rPr>
        <w:t>.</w:t>
      </w:r>
      <w:r w:rsidR="008636A6" w:rsidRPr="00210BB6">
        <w:rPr>
          <w:sz w:val="22"/>
          <w:szCs w:val="22"/>
        </w:rPr>
        <w:t xml:space="preserve"> </w:t>
      </w:r>
    </w:p>
    <w:p w14:paraId="70FD200C" w14:textId="6CF38B34" w:rsidR="00117093" w:rsidRPr="00117093" w:rsidRDefault="008F414A" w:rsidP="00117093">
      <w:pPr>
        <w:pStyle w:val="rove2"/>
        <w:widowControl w:val="0"/>
        <w:numPr>
          <w:ilvl w:val="1"/>
          <w:numId w:val="18"/>
        </w:numPr>
        <w:ind w:left="709" w:hanging="709"/>
        <w:rPr>
          <w:sz w:val="22"/>
          <w:szCs w:val="22"/>
        </w:rPr>
      </w:pPr>
      <w:r w:rsidRPr="00210BB6">
        <w:rPr>
          <w:sz w:val="22"/>
          <w:szCs w:val="22"/>
        </w:rPr>
        <w:t>Zhotovitel</w:t>
      </w:r>
      <w:r w:rsidR="008636A6" w:rsidRPr="00210BB6">
        <w:rPr>
          <w:sz w:val="22"/>
          <w:szCs w:val="22"/>
        </w:rPr>
        <w:t xml:space="preserve"> zajistí všechny zkoušky potřebné pro uveden</w:t>
      </w:r>
      <w:r w:rsidR="00117093">
        <w:rPr>
          <w:sz w:val="22"/>
          <w:szCs w:val="22"/>
        </w:rPr>
        <w:t>í do provozu na vlastní náklady.</w:t>
      </w:r>
    </w:p>
    <w:p w14:paraId="72C412F5" w14:textId="77777777" w:rsidR="00C3241B" w:rsidRPr="00210BB6" w:rsidRDefault="00862E12" w:rsidP="00670D27">
      <w:pPr>
        <w:widowControl w:val="0"/>
        <w:numPr>
          <w:ilvl w:val="0"/>
          <w:numId w:val="18"/>
        </w:numPr>
        <w:tabs>
          <w:tab w:val="left" w:pos="0"/>
        </w:tabs>
        <w:jc w:val="both"/>
        <w:rPr>
          <w:b/>
          <w:bCs/>
          <w:sz w:val="22"/>
          <w:szCs w:val="22"/>
        </w:rPr>
      </w:pPr>
      <w:r w:rsidRPr="00210BB6">
        <w:rPr>
          <w:b/>
          <w:bCs/>
          <w:sz w:val="22"/>
          <w:szCs w:val="22"/>
        </w:rPr>
        <w:t>Místo plnění</w:t>
      </w:r>
    </w:p>
    <w:p w14:paraId="6718416E" w14:textId="77777777" w:rsidR="00C3241B" w:rsidRPr="00210BB6" w:rsidRDefault="001A6C2F" w:rsidP="007720F3">
      <w:pPr>
        <w:pStyle w:val="rove2"/>
        <w:widowControl w:val="0"/>
        <w:numPr>
          <w:ilvl w:val="1"/>
          <w:numId w:val="18"/>
        </w:numPr>
        <w:ind w:left="709" w:hanging="709"/>
        <w:rPr>
          <w:sz w:val="22"/>
          <w:szCs w:val="22"/>
        </w:rPr>
      </w:pPr>
      <w:r w:rsidRPr="00210BB6">
        <w:rPr>
          <w:sz w:val="22"/>
          <w:szCs w:val="22"/>
        </w:rPr>
        <w:t xml:space="preserve">Místem plnění pro montáž kamerových systémů se záznamem jsou provozovny </w:t>
      </w:r>
      <w:r w:rsidR="008F414A" w:rsidRPr="00210BB6">
        <w:rPr>
          <w:sz w:val="22"/>
          <w:szCs w:val="22"/>
        </w:rPr>
        <w:t xml:space="preserve">Objednatele </w:t>
      </w:r>
      <w:r w:rsidRPr="00210BB6">
        <w:rPr>
          <w:sz w:val="22"/>
          <w:szCs w:val="22"/>
        </w:rPr>
        <w:t>na adresách:</w:t>
      </w:r>
    </w:p>
    <w:p w14:paraId="2892FFB0" w14:textId="77777777" w:rsidR="00C3241B" w:rsidRPr="00210BB6" w:rsidRDefault="001A6C2F" w:rsidP="00A22292">
      <w:pPr>
        <w:pStyle w:val="rove2"/>
        <w:widowControl w:val="0"/>
        <w:numPr>
          <w:ilvl w:val="0"/>
          <w:numId w:val="19"/>
        </w:numPr>
        <w:spacing w:after="0"/>
        <w:rPr>
          <w:sz w:val="22"/>
          <w:szCs w:val="22"/>
          <w:u w:val="single"/>
        </w:rPr>
      </w:pPr>
      <w:r w:rsidRPr="00210BB6">
        <w:rPr>
          <w:sz w:val="22"/>
          <w:szCs w:val="22"/>
          <w:u w:val="single"/>
        </w:rPr>
        <w:t>Areál trolejbusy Ostrava</w:t>
      </w:r>
    </w:p>
    <w:p w14:paraId="2A67DDE7" w14:textId="2F1DC449" w:rsidR="00C3241B" w:rsidRPr="00210BB6" w:rsidRDefault="007509D0" w:rsidP="007720F3">
      <w:pPr>
        <w:pStyle w:val="rove2"/>
        <w:widowControl w:val="0"/>
        <w:ind w:left="709" w:firstLine="360"/>
        <w:rPr>
          <w:sz w:val="22"/>
          <w:szCs w:val="22"/>
        </w:rPr>
      </w:pPr>
      <w:r w:rsidRPr="00210BB6">
        <w:rPr>
          <w:sz w:val="22"/>
          <w:szCs w:val="22"/>
        </w:rPr>
        <w:t>Sokolská</w:t>
      </w:r>
      <w:r w:rsidR="00C8015D">
        <w:rPr>
          <w:sz w:val="22"/>
          <w:szCs w:val="22"/>
        </w:rPr>
        <w:t xml:space="preserve"> tř.</w:t>
      </w:r>
      <w:r w:rsidRPr="00210BB6">
        <w:rPr>
          <w:sz w:val="22"/>
          <w:szCs w:val="22"/>
        </w:rPr>
        <w:t xml:space="preserve"> 3243/64, 702 00 Ostrava</w:t>
      </w:r>
      <w:r w:rsidR="000B094D">
        <w:rPr>
          <w:sz w:val="22"/>
          <w:szCs w:val="22"/>
        </w:rPr>
        <w:t>-</w:t>
      </w:r>
      <w:r w:rsidRPr="00210BB6">
        <w:rPr>
          <w:sz w:val="22"/>
          <w:szCs w:val="22"/>
        </w:rPr>
        <w:t>Moravská Ostrava</w:t>
      </w:r>
    </w:p>
    <w:p w14:paraId="6DB8AE06" w14:textId="76120DCF" w:rsidR="00C3241B" w:rsidRDefault="007509D0" w:rsidP="004D7871">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60F9047A" w14:textId="77777777" w:rsidR="00C3241B" w:rsidRPr="00210BB6" w:rsidRDefault="001A6C2F" w:rsidP="00A22292">
      <w:pPr>
        <w:pStyle w:val="rove2"/>
        <w:widowControl w:val="0"/>
        <w:numPr>
          <w:ilvl w:val="0"/>
          <w:numId w:val="19"/>
        </w:numPr>
        <w:spacing w:after="0"/>
        <w:rPr>
          <w:sz w:val="22"/>
          <w:szCs w:val="22"/>
          <w:u w:val="single"/>
        </w:rPr>
      </w:pPr>
      <w:r w:rsidRPr="00210BB6">
        <w:rPr>
          <w:sz w:val="22"/>
          <w:szCs w:val="22"/>
          <w:u w:val="single"/>
        </w:rPr>
        <w:t>Areál tramvaje Poruba</w:t>
      </w:r>
    </w:p>
    <w:p w14:paraId="4C2DB687" w14:textId="74984703" w:rsidR="00C3241B" w:rsidRPr="00210BB6" w:rsidRDefault="007509D0" w:rsidP="007720F3">
      <w:pPr>
        <w:pStyle w:val="rove2"/>
        <w:widowControl w:val="0"/>
        <w:ind w:left="709" w:firstLine="360"/>
        <w:rPr>
          <w:sz w:val="22"/>
          <w:szCs w:val="22"/>
        </w:rPr>
      </w:pPr>
      <w:r w:rsidRPr="00210BB6">
        <w:rPr>
          <w:sz w:val="22"/>
          <w:szCs w:val="22"/>
        </w:rPr>
        <w:t>U vozovny 1115/3, 708 00 Ostrava</w:t>
      </w:r>
      <w:r w:rsidR="000B094D">
        <w:rPr>
          <w:sz w:val="22"/>
          <w:szCs w:val="22"/>
        </w:rPr>
        <w:t>-</w:t>
      </w:r>
      <w:r w:rsidRPr="00210BB6">
        <w:rPr>
          <w:sz w:val="22"/>
          <w:szCs w:val="22"/>
        </w:rPr>
        <w:t>Poruba</w:t>
      </w:r>
    </w:p>
    <w:p w14:paraId="39E568D5" w14:textId="174C1A50" w:rsidR="007509D0" w:rsidRPr="00210BB6" w:rsidRDefault="007509D0" w:rsidP="007509D0">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30F389FF" w14:textId="77777777" w:rsidR="002A7D0A" w:rsidRPr="00210BB6" w:rsidRDefault="002A7D0A" w:rsidP="00A22292">
      <w:pPr>
        <w:pStyle w:val="rove2"/>
        <w:widowControl w:val="0"/>
        <w:numPr>
          <w:ilvl w:val="0"/>
          <w:numId w:val="19"/>
        </w:numPr>
        <w:spacing w:after="0"/>
        <w:rPr>
          <w:sz w:val="22"/>
          <w:szCs w:val="22"/>
          <w:u w:val="single"/>
        </w:rPr>
      </w:pPr>
      <w:r w:rsidRPr="00210BB6">
        <w:rPr>
          <w:sz w:val="22"/>
          <w:szCs w:val="22"/>
          <w:u w:val="single"/>
        </w:rPr>
        <w:t>Areál tramvaje Moravská Ostrava</w:t>
      </w:r>
    </w:p>
    <w:p w14:paraId="0A01D495" w14:textId="790BCCE7" w:rsidR="002A7D0A" w:rsidRPr="00210BB6" w:rsidRDefault="002A7D0A" w:rsidP="002A7D0A">
      <w:pPr>
        <w:pStyle w:val="rove2"/>
        <w:widowControl w:val="0"/>
        <w:ind w:left="709" w:firstLine="360"/>
        <w:rPr>
          <w:sz w:val="22"/>
          <w:szCs w:val="22"/>
        </w:rPr>
      </w:pPr>
      <w:r w:rsidRPr="00210BB6">
        <w:rPr>
          <w:sz w:val="22"/>
          <w:szCs w:val="22"/>
        </w:rPr>
        <w:t>Pl</w:t>
      </w:r>
      <w:r w:rsidR="000B094D">
        <w:rPr>
          <w:sz w:val="22"/>
          <w:szCs w:val="22"/>
        </w:rPr>
        <w:t>ynární 3345/20, 702 00 Ostrava-</w:t>
      </w:r>
      <w:r w:rsidRPr="00210BB6">
        <w:rPr>
          <w:sz w:val="22"/>
          <w:szCs w:val="22"/>
        </w:rPr>
        <w:t>Moravská Ostrava</w:t>
      </w:r>
    </w:p>
    <w:p w14:paraId="535461C7" w14:textId="4CC7A215" w:rsidR="000B094D" w:rsidRDefault="002A7D0A" w:rsidP="000B094D">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2AF6E83A" w14:textId="7FC8BF00" w:rsidR="002E7C51" w:rsidRPr="00210BB6" w:rsidRDefault="002E7C51" w:rsidP="000B094D">
      <w:pPr>
        <w:pStyle w:val="rove2"/>
        <w:widowControl w:val="0"/>
        <w:ind w:left="709" w:firstLine="360"/>
        <w:rPr>
          <w:sz w:val="22"/>
          <w:szCs w:val="22"/>
          <w:u w:val="single"/>
        </w:rPr>
      </w:pPr>
      <w:r w:rsidRPr="00210BB6">
        <w:rPr>
          <w:sz w:val="22"/>
          <w:szCs w:val="22"/>
          <w:u w:val="single"/>
        </w:rPr>
        <w:t>Areál autobusy Hranečník</w:t>
      </w:r>
    </w:p>
    <w:p w14:paraId="5D37BF20" w14:textId="45A58A2A" w:rsidR="002E7C51" w:rsidRPr="00210BB6" w:rsidRDefault="00462ACE" w:rsidP="002E7C51">
      <w:pPr>
        <w:pStyle w:val="rove2"/>
        <w:widowControl w:val="0"/>
        <w:ind w:left="709" w:firstLine="360"/>
        <w:rPr>
          <w:sz w:val="22"/>
          <w:szCs w:val="22"/>
        </w:rPr>
      </w:pPr>
      <w:r w:rsidRPr="00210BB6">
        <w:rPr>
          <w:sz w:val="22"/>
          <w:szCs w:val="22"/>
        </w:rPr>
        <w:t>Počáteční 1962/36</w:t>
      </w:r>
      <w:r w:rsidR="002E7C51" w:rsidRPr="00210BB6">
        <w:rPr>
          <w:sz w:val="22"/>
          <w:szCs w:val="22"/>
        </w:rPr>
        <w:t>, 7</w:t>
      </w:r>
      <w:r w:rsidRPr="00210BB6">
        <w:rPr>
          <w:sz w:val="22"/>
          <w:szCs w:val="22"/>
        </w:rPr>
        <w:t>10</w:t>
      </w:r>
      <w:r w:rsidR="002E7C51" w:rsidRPr="00210BB6">
        <w:rPr>
          <w:sz w:val="22"/>
          <w:szCs w:val="22"/>
        </w:rPr>
        <w:t xml:space="preserve"> 00 Ostrava</w:t>
      </w:r>
      <w:r w:rsidR="000B094D">
        <w:rPr>
          <w:sz w:val="22"/>
          <w:szCs w:val="22"/>
        </w:rPr>
        <w:t>-</w:t>
      </w:r>
      <w:r w:rsidRPr="00210BB6">
        <w:rPr>
          <w:sz w:val="22"/>
          <w:szCs w:val="22"/>
        </w:rPr>
        <w:t>Slezská Ostrava</w:t>
      </w:r>
    </w:p>
    <w:p w14:paraId="3EAC2875" w14:textId="21A1E0E4" w:rsidR="002E7C51" w:rsidRPr="00210BB6" w:rsidRDefault="002E7C51" w:rsidP="002E7C51">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6C554C72" w14:textId="5732847D" w:rsidR="002E7C51" w:rsidRPr="00210BB6" w:rsidRDefault="002E7C51" w:rsidP="002E7C51">
      <w:pPr>
        <w:pStyle w:val="rove2"/>
        <w:widowControl w:val="0"/>
        <w:numPr>
          <w:ilvl w:val="0"/>
          <w:numId w:val="19"/>
        </w:numPr>
        <w:spacing w:after="0"/>
        <w:rPr>
          <w:sz w:val="22"/>
          <w:szCs w:val="22"/>
          <w:u w:val="single"/>
        </w:rPr>
      </w:pPr>
      <w:r w:rsidRPr="00210BB6">
        <w:rPr>
          <w:sz w:val="22"/>
          <w:szCs w:val="22"/>
          <w:u w:val="single"/>
        </w:rPr>
        <w:t>Areál autobusy Poruba</w:t>
      </w:r>
    </w:p>
    <w:p w14:paraId="1F62A9FA" w14:textId="5D21701F" w:rsidR="002E7C51" w:rsidRPr="00210BB6" w:rsidRDefault="00462ACE" w:rsidP="002E7C51">
      <w:pPr>
        <w:pStyle w:val="rove2"/>
        <w:widowControl w:val="0"/>
        <w:ind w:left="709" w:firstLine="360"/>
        <w:rPr>
          <w:sz w:val="22"/>
          <w:szCs w:val="22"/>
        </w:rPr>
      </w:pPr>
      <w:r w:rsidRPr="00210BB6">
        <w:rPr>
          <w:sz w:val="22"/>
          <w:szCs w:val="22"/>
        </w:rPr>
        <w:t>Slavíkova 6229/27A</w:t>
      </w:r>
      <w:r w:rsidR="002E7C51" w:rsidRPr="00210BB6">
        <w:rPr>
          <w:sz w:val="22"/>
          <w:szCs w:val="22"/>
        </w:rPr>
        <w:t>, 70</w:t>
      </w:r>
      <w:r w:rsidRPr="00210BB6">
        <w:rPr>
          <w:sz w:val="22"/>
          <w:szCs w:val="22"/>
        </w:rPr>
        <w:t>8</w:t>
      </w:r>
      <w:r w:rsidR="002E7C51" w:rsidRPr="00210BB6">
        <w:rPr>
          <w:sz w:val="22"/>
          <w:szCs w:val="22"/>
        </w:rPr>
        <w:t xml:space="preserve"> 00 Ostrava</w:t>
      </w:r>
      <w:r w:rsidR="000B094D">
        <w:rPr>
          <w:sz w:val="22"/>
          <w:szCs w:val="22"/>
        </w:rPr>
        <w:t>-</w:t>
      </w:r>
      <w:r w:rsidRPr="00210BB6">
        <w:rPr>
          <w:sz w:val="22"/>
          <w:szCs w:val="22"/>
        </w:rPr>
        <w:t>Poruba</w:t>
      </w:r>
    </w:p>
    <w:p w14:paraId="271F9957" w14:textId="7CBC8849" w:rsidR="002E7C51" w:rsidRDefault="002E7C51" w:rsidP="002E7C51">
      <w:pPr>
        <w:pStyle w:val="rove2"/>
        <w:widowControl w:val="0"/>
        <w:ind w:left="709" w:firstLine="360"/>
        <w:rPr>
          <w:sz w:val="22"/>
          <w:szCs w:val="22"/>
        </w:rPr>
      </w:pPr>
      <w:r w:rsidRPr="00210BB6">
        <w:rPr>
          <w:sz w:val="22"/>
          <w:szCs w:val="22"/>
        </w:rPr>
        <w:t>Kontaktní osoby:</w:t>
      </w:r>
      <w:r w:rsidRPr="00210BB6">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720B3A51" w14:textId="5B3D668C" w:rsidR="000B094D" w:rsidRPr="00C8015D" w:rsidRDefault="00E63E1D" w:rsidP="000B094D">
      <w:pPr>
        <w:pStyle w:val="rove2"/>
        <w:widowControl w:val="0"/>
        <w:numPr>
          <w:ilvl w:val="0"/>
          <w:numId w:val="19"/>
        </w:numPr>
        <w:spacing w:after="0"/>
        <w:rPr>
          <w:sz w:val="22"/>
          <w:szCs w:val="22"/>
          <w:u w:val="single"/>
        </w:rPr>
      </w:pPr>
      <w:r>
        <w:rPr>
          <w:sz w:val="22"/>
          <w:szCs w:val="22"/>
          <w:u w:val="single"/>
        </w:rPr>
        <w:t>Provozní areál Vítkovická (d</w:t>
      </w:r>
      <w:r w:rsidR="000B094D" w:rsidRPr="00C8015D">
        <w:rPr>
          <w:sz w:val="22"/>
          <w:szCs w:val="22"/>
          <w:u w:val="single"/>
        </w:rPr>
        <w:t>ohledové centrum</w:t>
      </w:r>
      <w:r>
        <w:rPr>
          <w:sz w:val="22"/>
          <w:szCs w:val="22"/>
          <w:u w:val="single"/>
        </w:rPr>
        <w:t>)</w:t>
      </w:r>
    </w:p>
    <w:p w14:paraId="33C92179" w14:textId="25A92C11" w:rsidR="000B094D" w:rsidRPr="00C8015D" w:rsidRDefault="000B094D" w:rsidP="000B094D">
      <w:pPr>
        <w:pStyle w:val="rove2"/>
        <w:widowControl w:val="0"/>
        <w:ind w:left="709" w:firstLine="360"/>
        <w:rPr>
          <w:sz w:val="22"/>
          <w:szCs w:val="22"/>
        </w:rPr>
      </w:pPr>
      <w:r w:rsidRPr="00C8015D">
        <w:rPr>
          <w:sz w:val="22"/>
          <w:szCs w:val="22"/>
        </w:rPr>
        <w:t>Vítkovická 3133/5, 702 00 Ostrava-Moravská Ostrava</w:t>
      </w:r>
    </w:p>
    <w:p w14:paraId="4615F619" w14:textId="67C55A38" w:rsidR="000B094D" w:rsidRPr="00C8015D" w:rsidRDefault="000B094D" w:rsidP="000B094D">
      <w:pPr>
        <w:pStyle w:val="rove2"/>
        <w:widowControl w:val="0"/>
        <w:ind w:left="709" w:firstLine="360"/>
        <w:rPr>
          <w:sz w:val="22"/>
          <w:szCs w:val="22"/>
        </w:rPr>
      </w:pPr>
      <w:r w:rsidRPr="00C8015D">
        <w:rPr>
          <w:sz w:val="22"/>
          <w:szCs w:val="22"/>
        </w:rPr>
        <w:t>Kontaktní osoby:</w:t>
      </w:r>
      <w:r w:rsidRPr="00C8015D">
        <w:rPr>
          <w:sz w:val="22"/>
          <w:szCs w:val="22"/>
        </w:rPr>
        <w:tab/>
      </w:r>
      <w:r w:rsidR="00CC577B" w:rsidRPr="00B225BB">
        <w:rPr>
          <w:bCs/>
          <w:i/>
          <w:color w:val="00B0F0"/>
          <w:sz w:val="22"/>
          <w:szCs w:val="22"/>
        </w:rPr>
        <w:t>(Pozn. doplní Objednatel)</w:t>
      </w:r>
      <w:r w:rsidR="00CC577B">
        <w:rPr>
          <w:i/>
          <w:color w:val="0070C0"/>
          <w:sz w:val="22"/>
          <w:szCs w:val="22"/>
        </w:rPr>
        <w:t xml:space="preserve">   </w:t>
      </w:r>
    </w:p>
    <w:p w14:paraId="7B59F258" w14:textId="2E927867" w:rsidR="00B511E2" w:rsidRPr="00DC05F6" w:rsidRDefault="00301147" w:rsidP="00DC05F6">
      <w:pPr>
        <w:pStyle w:val="rove2"/>
        <w:widowControl w:val="0"/>
        <w:numPr>
          <w:ilvl w:val="1"/>
          <w:numId w:val="18"/>
        </w:numPr>
        <w:ind w:left="709" w:hanging="709"/>
        <w:rPr>
          <w:sz w:val="22"/>
          <w:szCs w:val="22"/>
        </w:rPr>
      </w:pPr>
      <w:r w:rsidRPr="00C8015D">
        <w:rPr>
          <w:sz w:val="22"/>
          <w:szCs w:val="22"/>
        </w:rPr>
        <w:t xml:space="preserve">Není přípustná </w:t>
      </w:r>
      <w:r w:rsidR="00FF0D21" w:rsidRPr="00C8015D">
        <w:rPr>
          <w:sz w:val="22"/>
          <w:szCs w:val="22"/>
        </w:rPr>
        <w:t xml:space="preserve">montáž </w:t>
      </w:r>
      <w:r w:rsidRPr="00C8015D">
        <w:rPr>
          <w:sz w:val="22"/>
          <w:szCs w:val="22"/>
        </w:rPr>
        <w:t xml:space="preserve">ve vlastních prostorách </w:t>
      </w:r>
      <w:r w:rsidR="00F73C98">
        <w:rPr>
          <w:sz w:val="22"/>
          <w:szCs w:val="22"/>
        </w:rPr>
        <w:t>Z</w:t>
      </w:r>
      <w:r w:rsidRPr="00C8015D">
        <w:rPr>
          <w:sz w:val="22"/>
          <w:szCs w:val="22"/>
        </w:rPr>
        <w:t xml:space="preserve">hotovitele nebo </w:t>
      </w:r>
      <w:r w:rsidR="00F73C98">
        <w:rPr>
          <w:sz w:val="22"/>
          <w:szCs w:val="22"/>
        </w:rPr>
        <w:t>pod</w:t>
      </w:r>
      <w:r w:rsidR="00F73C98" w:rsidRPr="00C8015D">
        <w:rPr>
          <w:sz w:val="22"/>
          <w:szCs w:val="22"/>
        </w:rPr>
        <w:t>dodavatele</w:t>
      </w:r>
      <w:r w:rsidR="00FF0D21" w:rsidRPr="00C8015D">
        <w:rPr>
          <w:sz w:val="22"/>
          <w:szCs w:val="22"/>
        </w:rPr>
        <w:t>.</w:t>
      </w:r>
      <w:r w:rsidR="001B4804" w:rsidRPr="00C8015D">
        <w:rPr>
          <w:sz w:val="22"/>
          <w:szCs w:val="22"/>
        </w:rPr>
        <w:t xml:space="preserve"> </w:t>
      </w:r>
    </w:p>
    <w:p w14:paraId="2B672882" w14:textId="77777777" w:rsidR="00C3241B" w:rsidRPr="00210BB6" w:rsidRDefault="00862E12" w:rsidP="007720F3">
      <w:pPr>
        <w:widowControl w:val="0"/>
        <w:numPr>
          <w:ilvl w:val="0"/>
          <w:numId w:val="18"/>
        </w:numPr>
        <w:tabs>
          <w:tab w:val="left" w:pos="0"/>
        </w:tabs>
        <w:rPr>
          <w:b/>
          <w:sz w:val="22"/>
          <w:szCs w:val="22"/>
        </w:rPr>
      </w:pPr>
      <w:r w:rsidRPr="00210BB6">
        <w:rPr>
          <w:b/>
          <w:sz w:val="22"/>
          <w:szCs w:val="22"/>
        </w:rPr>
        <w:t>Termín plnění</w:t>
      </w:r>
    </w:p>
    <w:p w14:paraId="2F89DA4B" w14:textId="3AD47406" w:rsidR="00C3241B" w:rsidRPr="00210BB6" w:rsidRDefault="008F414A" w:rsidP="007720F3">
      <w:pPr>
        <w:pStyle w:val="rove2"/>
        <w:widowControl w:val="0"/>
        <w:numPr>
          <w:ilvl w:val="1"/>
          <w:numId w:val="18"/>
        </w:numPr>
        <w:ind w:left="709" w:hanging="709"/>
        <w:rPr>
          <w:sz w:val="22"/>
          <w:szCs w:val="22"/>
        </w:rPr>
      </w:pPr>
      <w:r w:rsidRPr="00210BB6">
        <w:rPr>
          <w:sz w:val="22"/>
          <w:szCs w:val="22"/>
        </w:rPr>
        <w:t xml:space="preserve">Zhotovitel </w:t>
      </w:r>
      <w:r w:rsidR="001A6C2F" w:rsidRPr="00210BB6">
        <w:rPr>
          <w:sz w:val="22"/>
          <w:szCs w:val="22"/>
        </w:rPr>
        <w:t xml:space="preserve">je povinen provést montáž </w:t>
      </w:r>
      <w:r w:rsidR="006C5ED4">
        <w:rPr>
          <w:sz w:val="22"/>
          <w:szCs w:val="22"/>
        </w:rPr>
        <w:t>kamerového systému</w:t>
      </w:r>
      <w:r w:rsidR="001A6C2F" w:rsidRPr="00210BB6">
        <w:rPr>
          <w:sz w:val="22"/>
          <w:szCs w:val="22"/>
        </w:rPr>
        <w:t xml:space="preserve"> do vozidel dle technických podmínek uvedených v </w:t>
      </w:r>
      <w:r w:rsidR="001B437C" w:rsidRPr="00210BB6">
        <w:rPr>
          <w:sz w:val="22"/>
          <w:szCs w:val="22"/>
        </w:rPr>
        <w:t>příloze č.</w:t>
      </w:r>
      <w:r w:rsidR="00BD6749" w:rsidRPr="00210BB6">
        <w:rPr>
          <w:sz w:val="22"/>
          <w:szCs w:val="22"/>
        </w:rPr>
        <w:t xml:space="preserve"> </w:t>
      </w:r>
      <w:r w:rsidR="001B437C" w:rsidRPr="00210BB6">
        <w:rPr>
          <w:sz w:val="22"/>
          <w:szCs w:val="22"/>
        </w:rPr>
        <w:t xml:space="preserve">1 </w:t>
      </w:r>
      <w:r w:rsidR="001A6C2F" w:rsidRPr="00210BB6">
        <w:rPr>
          <w:sz w:val="22"/>
          <w:szCs w:val="22"/>
        </w:rPr>
        <w:t xml:space="preserve">této smlouvy a </w:t>
      </w:r>
      <w:r w:rsidRPr="00210BB6">
        <w:rPr>
          <w:sz w:val="22"/>
          <w:szCs w:val="22"/>
        </w:rPr>
        <w:t xml:space="preserve">Objednatel </w:t>
      </w:r>
      <w:r w:rsidR="001A6C2F" w:rsidRPr="00210BB6">
        <w:rPr>
          <w:sz w:val="22"/>
          <w:szCs w:val="22"/>
        </w:rPr>
        <w:t xml:space="preserve">je povinen </w:t>
      </w:r>
      <w:r w:rsidR="00D96160">
        <w:rPr>
          <w:sz w:val="22"/>
          <w:szCs w:val="22"/>
        </w:rPr>
        <w:t>dílo</w:t>
      </w:r>
      <w:r w:rsidR="00D96160" w:rsidRPr="00210BB6">
        <w:rPr>
          <w:sz w:val="22"/>
          <w:szCs w:val="22"/>
        </w:rPr>
        <w:t xml:space="preserve"> </w:t>
      </w:r>
      <w:r w:rsidR="001A6C2F" w:rsidRPr="00210BB6">
        <w:rPr>
          <w:sz w:val="22"/>
          <w:szCs w:val="22"/>
        </w:rPr>
        <w:t>převzít a zaplatit za ně</w:t>
      </w:r>
      <w:r w:rsidR="00D96160">
        <w:rPr>
          <w:sz w:val="22"/>
          <w:szCs w:val="22"/>
        </w:rPr>
        <w:t>j</w:t>
      </w:r>
      <w:r w:rsidR="001A6C2F" w:rsidRPr="00210BB6">
        <w:rPr>
          <w:sz w:val="22"/>
          <w:szCs w:val="22"/>
        </w:rPr>
        <w:t xml:space="preserve"> sjednanou cenu, uvedenou v čl. </w:t>
      </w:r>
      <w:r w:rsidR="00F2641F" w:rsidRPr="00210BB6">
        <w:rPr>
          <w:sz w:val="22"/>
          <w:szCs w:val="22"/>
        </w:rPr>
        <w:t>6</w:t>
      </w:r>
      <w:r w:rsidR="001A6C2F" w:rsidRPr="00210BB6">
        <w:rPr>
          <w:sz w:val="22"/>
          <w:szCs w:val="22"/>
        </w:rPr>
        <w:t xml:space="preserve">. této </w:t>
      </w:r>
      <w:r w:rsidR="00B676B4">
        <w:rPr>
          <w:sz w:val="22"/>
          <w:szCs w:val="22"/>
        </w:rPr>
        <w:t>s</w:t>
      </w:r>
      <w:r w:rsidR="001A6C2F" w:rsidRPr="00210BB6">
        <w:rPr>
          <w:sz w:val="22"/>
          <w:szCs w:val="22"/>
        </w:rPr>
        <w:t>mlouvy.</w:t>
      </w:r>
    </w:p>
    <w:p w14:paraId="72826926" w14:textId="588C4767" w:rsidR="008E175A" w:rsidRDefault="00ED6969" w:rsidP="00D60E06">
      <w:pPr>
        <w:pStyle w:val="rove2"/>
        <w:widowControl w:val="0"/>
        <w:numPr>
          <w:ilvl w:val="1"/>
          <w:numId w:val="18"/>
        </w:numPr>
        <w:spacing w:after="0"/>
        <w:ind w:left="709" w:hanging="709"/>
        <w:rPr>
          <w:sz w:val="22"/>
          <w:szCs w:val="22"/>
        </w:rPr>
      </w:pPr>
      <w:r w:rsidRPr="00210BB6">
        <w:rPr>
          <w:sz w:val="22"/>
          <w:szCs w:val="22"/>
        </w:rPr>
        <w:t>Termín realizace:</w:t>
      </w:r>
      <w:r w:rsidRPr="000A4350">
        <w:rPr>
          <w:sz w:val="22"/>
          <w:szCs w:val="22"/>
        </w:rPr>
        <w:t xml:space="preserve"> </w:t>
      </w:r>
      <w:r w:rsidR="00D96160" w:rsidRPr="000A4350">
        <w:rPr>
          <w:sz w:val="22"/>
          <w:szCs w:val="22"/>
        </w:rPr>
        <w:t xml:space="preserve">180 </w:t>
      </w:r>
      <w:r w:rsidR="005924F9" w:rsidRPr="00210BB6">
        <w:rPr>
          <w:sz w:val="22"/>
          <w:szCs w:val="22"/>
        </w:rPr>
        <w:t>kalendářních dnů od účinnosti smlouvy</w:t>
      </w:r>
      <w:r w:rsidR="004A265F" w:rsidRPr="00210BB6">
        <w:rPr>
          <w:sz w:val="22"/>
          <w:szCs w:val="22"/>
        </w:rPr>
        <w:t>.</w:t>
      </w:r>
      <w:r w:rsidR="009A4DCD" w:rsidRPr="00210BB6">
        <w:rPr>
          <w:sz w:val="22"/>
          <w:szCs w:val="22"/>
        </w:rPr>
        <w:t xml:space="preserve"> </w:t>
      </w:r>
      <w:r w:rsidR="00A02CE2">
        <w:rPr>
          <w:sz w:val="22"/>
          <w:szCs w:val="22"/>
        </w:rPr>
        <w:t xml:space="preserve">V případě drážních vozidel (tramvaje a trolejbusy) se do termínu realizace </w:t>
      </w:r>
      <w:r w:rsidR="0095585E">
        <w:rPr>
          <w:sz w:val="22"/>
          <w:szCs w:val="22"/>
        </w:rPr>
        <w:t xml:space="preserve">plnění ve vztahu k drážním vozidlům </w:t>
      </w:r>
      <w:r w:rsidR="00A02CE2">
        <w:rPr>
          <w:sz w:val="22"/>
          <w:szCs w:val="22"/>
        </w:rPr>
        <w:lastRenderedPageBreak/>
        <w:t>nezapočítává doba od podání</w:t>
      </w:r>
      <w:r w:rsidR="00000D5F">
        <w:rPr>
          <w:sz w:val="22"/>
          <w:szCs w:val="22"/>
        </w:rPr>
        <w:t xml:space="preserve"> řádné a úplné</w:t>
      </w:r>
      <w:r w:rsidR="00A02CE2">
        <w:rPr>
          <w:sz w:val="22"/>
          <w:szCs w:val="22"/>
        </w:rPr>
        <w:t xml:space="preserve"> žádosti </w:t>
      </w:r>
      <w:r w:rsidR="00F76BB0">
        <w:rPr>
          <w:sz w:val="22"/>
          <w:szCs w:val="22"/>
        </w:rPr>
        <w:t xml:space="preserve">ze strany </w:t>
      </w:r>
      <w:r w:rsidR="0095585E">
        <w:rPr>
          <w:sz w:val="22"/>
          <w:szCs w:val="22"/>
        </w:rPr>
        <w:t xml:space="preserve">Zhotovitele </w:t>
      </w:r>
      <w:r w:rsidR="00A02CE2">
        <w:rPr>
          <w:sz w:val="22"/>
          <w:szCs w:val="22"/>
        </w:rPr>
        <w:t xml:space="preserve">o schválení </w:t>
      </w:r>
      <w:r w:rsidR="00EA0014">
        <w:rPr>
          <w:sz w:val="22"/>
          <w:szCs w:val="22"/>
        </w:rPr>
        <w:t>změny</w:t>
      </w:r>
      <w:r w:rsidR="007137F6">
        <w:rPr>
          <w:sz w:val="22"/>
          <w:szCs w:val="22"/>
        </w:rPr>
        <w:t xml:space="preserve"> na vozidle</w:t>
      </w:r>
      <w:r w:rsidR="00A02CE2">
        <w:rPr>
          <w:sz w:val="22"/>
          <w:szCs w:val="22"/>
        </w:rPr>
        <w:t xml:space="preserve"> k Drážnímu úřadu do vydání tohoto schválení ze strany Drážního úřadu</w:t>
      </w:r>
      <w:r w:rsidR="003260F8">
        <w:rPr>
          <w:sz w:val="22"/>
          <w:szCs w:val="22"/>
        </w:rPr>
        <w:t xml:space="preserve"> a dále </w:t>
      </w:r>
      <w:r w:rsidR="00A02CE2">
        <w:rPr>
          <w:sz w:val="22"/>
          <w:szCs w:val="22"/>
        </w:rPr>
        <w:t xml:space="preserve">doba od zahájení </w:t>
      </w:r>
      <w:r w:rsidR="00000D5F">
        <w:rPr>
          <w:sz w:val="22"/>
          <w:szCs w:val="22"/>
        </w:rPr>
        <w:t xml:space="preserve">zkušebního provozu </w:t>
      </w:r>
      <w:r w:rsidR="00A02CE2">
        <w:rPr>
          <w:sz w:val="22"/>
          <w:szCs w:val="22"/>
        </w:rPr>
        <w:t xml:space="preserve">do </w:t>
      </w:r>
      <w:r w:rsidR="00000D5F">
        <w:rPr>
          <w:sz w:val="22"/>
          <w:szCs w:val="22"/>
        </w:rPr>
        <w:t xml:space="preserve">jeho </w:t>
      </w:r>
      <w:r w:rsidR="00A02CE2">
        <w:rPr>
          <w:sz w:val="22"/>
          <w:szCs w:val="22"/>
        </w:rPr>
        <w:t>ukončení</w:t>
      </w:r>
      <w:r w:rsidR="00000D5F">
        <w:rPr>
          <w:sz w:val="22"/>
          <w:szCs w:val="22"/>
        </w:rPr>
        <w:t>, pakliže Drážní úřad zkušební provoz naříd</w:t>
      </w:r>
      <w:r w:rsidR="00EA0014">
        <w:rPr>
          <w:sz w:val="22"/>
          <w:szCs w:val="22"/>
        </w:rPr>
        <w:t>í</w:t>
      </w:r>
      <w:r w:rsidR="00A02CE2">
        <w:rPr>
          <w:sz w:val="22"/>
          <w:szCs w:val="22"/>
        </w:rPr>
        <w:t xml:space="preserve">. </w:t>
      </w:r>
      <w:r w:rsidR="00000D5F">
        <w:rPr>
          <w:sz w:val="22"/>
          <w:szCs w:val="22"/>
        </w:rPr>
        <w:t xml:space="preserve">Běh doby plnění (termín realizace) se pozastavuje ode dne následujícího po podání řádné a úplné žádosti o schválení </w:t>
      </w:r>
      <w:r w:rsidR="00EA0014">
        <w:rPr>
          <w:sz w:val="22"/>
          <w:szCs w:val="22"/>
        </w:rPr>
        <w:t>změny</w:t>
      </w:r>
      <w:r w:rsidR="00F76BB0">
        <w:rPr>
          <w:sz w:val="22"/>
          <w:szCs w:val="22"/>
        </w:rPr>
        <w:t xml:space="preserve"> na vozidle</w:t>
      </w:r>
      <w:r w:rsidR="00000D5F">
        <w:rPr>
          <w:sz w:val="22"/>
          <w:szCs w:val="22"/>
        </w:rPr>
        <w:t xml:space="preserve"> </w:t>
      </w:r>
      <w:r w:rsidR="009A2F82">
        <w:rPr>
          <w:sz w:val="22"/>
          <w:szCs w:val="22"/>
        </w:rPr>
        <w:t xml:space="preserve">a dále případně </w:t>
      </w:r>
      <w:r w:rsidR="008E175A">
        <w:rPr>
          <w:sz w:val="22"/>
          <w:szCs w:val="22"/>
        </w:rPr>
        <w:t>ode dne</w:t>
      </w:r>
      <w:r w:rsidR="000A4350">
        <w:rPr>
          <w:sz w:val="22"/>
          <w:szCs w:val="22"/>
        </w:rPr>
        <w:t xml:space="preserve"> následujícího po</w:t>
      </w:r>
      <w:r w:rsidR="009A2F82">
        <w:rPr>
          <w:sz w:val="22"/>
          <w:szCs w:val="22"/>
        </w:rPr>
        <w:t xml:space="preserve"> </w:t>
      </w:r>
      <w:r w:rsidR="00000D5F">
        <w:rPr>
          <w:sz w:val="22"/>
          <w:szCs w:val="22"/>
        </w:rPr>
        <w:t>zahájení</w:t>
      </w:r>
      <w:r w:rsidR="00EA0014">
        <w:rPr>
          <w:sz w:val="22"/>
          <w:szCs w:val="22"/>
        </w:rPr>
        <w:t xml:space="preserve"> nařízeného</w:t>
      </w:r>
      <w:r w:rsidR="00000D5F">
        <w:rPr>
          <w:sz w:val="22"/>
          <w:szCs w:val="22"/>
        </w:rPr>
        <w:t xml:space="preserve"> zkušebního provozu. Pakliže by Drážní úřad rozhodl, že zkušební provoz musí být opakován nebo prodloužen z důvod</w:t>
      </w:r>
      <w:r w:rsidR="00EA0014">
        <w:rPr>
          <w:sz w:val="22"/>
          <w:szCs w:val="22"/>
        </w:rPr>
        <w:t>u</w:t>
      </w:r>
      <w:r w:rsidR="00000D5F">
        <w:rPr>
          <w:sz w:val="22"/>
          <w:szCs w:val="22"/>
        </w:rPr>
        <w:t xml:space="preserve"> vadné žádosti</w:t>
      </w:r>
      <w:r w:rsidR="009A2F82">
        <w:rPr>
          <w:sz w:val="22"/>
          <w:szCs w:val="22"/>
        </w:rPr>
        <w:t xml:space="preserve">, </w:t>
      </w:r>
      <w:r w:rsidR="00000D5F">
        <w:rPr>
          <w:sz w:val="22"/>
          <w:szCs w:val="22"/>
        </w:rPr>
        <w:t>vadného plnění</w:t>
      </w:r>
      <w:r w:rsidR="009A2F82">
        <w:rPr>
          <w:sz w:val="22"/>
          <w:szCs w:val="22"/>
        </w:rPr>
        <w:t xml:space="preserve"> či z jiných důvodů vzniklých</w:t>
      </w:r>
      <w:r w:rsidR="00000D5F">
        <w:rPr>
          <w:sz w:val="22"/>
          <w:szCs w:val="22"/>
        </w:rPr>
        <w:t xml:space="preserve"> na straně Zhotovitele, nebude mít opakovaný či prodloužený zkušební provoz účinky pozastavení doby plnění, tj. doba opakovaného či prodlouženého zkušebního provozu se započítává do stanoveného termínu realizace. Obdobně bude postupováno v případě, že Drážní úřad nevydá schválení </w:t>
      </w:r>
      <w:r w:rsidR="00EA0014">
        <w:rPr>
          <w:sz w:val="22"/>
          <w:szCs w:val="22"/>
        </w:rPr>
        <w:t>změny</w:t>
      </w:r>
      <w:r w:rsidR="00E70FE3">
        <w:rPr>
          <w:sz w:val="22"/>
          <w:szCs w:val="22"/>
        </w:rPr>
        <w:t xml:space="preserve"> na vozidle</w:t>
      </w:r>
      <w:r w:rsidR="00000D5F">
        <w:rPr>
          <w:sz w:val="22"/>
          <w:szCs w:val="22"/>
        </w:rPr>
        <w:t xml:space="preserve"> z důvodů na straně Zhotovitele, tj. z důvodu vadné či neúplné žádosti nebo z důvodu, že kamerový systém (resp. vozidlo s </w:t>
      </w:r>
      <w:r w:rsidR="00EA0014">
        <w:rPr>
          <w:sz w:val="22"/>
          <w:szCs w:val="22"/>
        </w:rPr>
        <w:t>namontovaným</w:t>
      </w:r>
      <w:r w:rsidR="00000D5F">
        <w:rPr>
          <w:sz w:val="22"/>
          <w:szCs w:val="22"/>
        </w:rPr>
        <w:t xml:space="preserve"> kamerovým systémem) nesplňuje příslušné normy či předpisy</w:t>
      </w:r>
      <w:r w:rsidR="009A2F82">
        <w:rPr>
          <w:sz w:val="22"/>
          <w:szCs w:val="22"/>
        </w:rPr>
        <w:t xml:space="preserve"> </w:t>
      </w:r>
      <w:r w:rsidR="008E175A">
        <w:rPr>
          <w:sz w:val="22"/>
          <w:szCs w:val="22"/>
        </w:rPr>
        <w:t>nebo</w:t>
      </w:r>
      <w:r w:rsidR="009A2F82">
        <w:rPr>
          <w:sz w:val="22"/>
          <w:szCs w:val="22"/>
        </w:rPr>
        <w:t xml:space="preserve"> z jiných důvodů vzniklých na straně Zhotovitele</w:t>
      </w:r>
      <w:r w:rsidR="003260F8">
        <w:rPr>
          <w:sz w:val="22"/>
          <w:szCs w:val="22"/>
        </w:rPr>
        <w:t>; v takovém případě se další řízení před Drážním úřad</w:t>
      </w:r>
      <w:r w:rsidR="00D60E06">
        <w:rPr>
          <w:sz w:val="22"/>
          <w:szCs w:val="22"/>
        </w:rPr>
        <w:t>em</w:t>
      </w:r>
      <w:r w:rsidR="003260F8">
        <w:rPr>
          <w:sz w:val="22"/>
          <w:szCs w:val="22"/>
        </w:rPr>
        <w:t xml:space="preserve"> od neschválení / zamítnutí první (vadné) žádosti započítává do doby plnění (termínu realizace).</w:t>
      </w:r>
    </w:p>
    <w:p w14:paraId="56884BA2" w14:textId="6E0FC9A0" w:rsidR="00ED6969" w:rsidRDefault="000B094D" w:rsidP="00D60E06">
      <w:pPr>
        <w:pStyle w:val="rove2"/>
        <w:widowControl w:val="0"/>
        <w:ind w:left="709"/>
        <w:rPr>
          <w:sz w:val="22"/>
          <w:szCs w:val="22"/>
        </w:rPr>
      </w:pPr>
      <w:r>
        <w:rPr>
          <w:sz w:val="22"/>
          <w:szCs w:val="22"/>
        </w:rPr>
        <w:t>Zhotovitel bere na vědomí,</w:t>
      </w:r>
      <w:r w:rsidR="00A02CE2">
        <w:rPr>
          <w:sz w:val="22"/>
          <w:szCs w:val="22"/>
        </w:rPr>
        <w:t xml:space="preserve"> </w:t>
      </w:r>
      <w:r w:rsidR="0099628B" w:rsidRPr="00210BB6">
        <w:rPr>
          <w:sz w:val="22"/>
          <w:szCs w:val="22"/>
        </w:rPr>
        <w:t xml:space="preserve">že podmínkou zahájení prací na montáži kamerových systémů do vozidel je odsouhlasení umístění kamer a vedení kabeláže v jednotlivém typu vozidla ze strany </w:t>
      </w:r>
      <w:r w:rsidR="00820458">
        <w:rPr>
          <w:sz w:val="22"/>
          <w:szCs w:val="22"/>
        </w:rPr>
        <w:t>O</w:t>
      </w:r>
      <w:r w:rsidR="0099628B" w:rsidRPr="00210BB6">
        <w:rPr>
          <w:sz w:val="22"/>
          <w:szCs w:val="22"/>
        </w:rPr>
        <w:t xml:space="preserve">bjednatele, přičemž </w:t>
      </w:r>
      <w:r w:rsidR="00820458">
        <w:rPr>
          <w:sz w:val="22"/>
          <w:szCs w:val="22"/>
        </w:rPr>
        <w:t>O</w:t>
      </w:r>
      <w:r w:rsidR="0099628B" w:rsidRPr="00210BB6">
        <w:rPr>
          <w:sz w:val="22"/>
          <w:szCs w:val="22"/>
        </w:rPr>
        <w:t xml:space="preserve">bjednatel se k umístění kamer a vedení kabeláže vyjádří nejpozději do </w:t>
      </w:r>
      <w:r w:rsidR="00C8015D">
        <w:rPr>
          <w:sz w:val="22"/>
          <w:szCs w:val="22"/>
        </w:rPr>
        <w:t>10</w:t>
      </w:r>
      <w:r w:rsidR="0099628B" w:rsidRPr="00210BB6">
        <w:rPr>
          <w:sz w:val="22"/>
          <w:szCs w:val="22"/>
        </w:rPr>
        <w:t xml:space="preserve"> </w:t>
      </w:r>
      <w:r w:rsidRPr="00C8015D">
        <w:rPr>
          <w:sz w:val="22"/>
          <w:szCs w:val="22"/>
        </w:rPr>
        <w:t>pracovních</w:t>
      </w:r>
      <w:r w:rsidR="0099628B" w:rsidRPr="00C8015D">
        <w:rPr>
          <w:sz w:val="22"/>
          <w:szCs w:val="22"/>
        </w:rPr>
        <w:t xml:space="preserve"> dnů od </w:t>
      </w:r>
      <w:r w:rsidRPr="00C8015D">
        <w:rPr>
          <w:sz w:val="22"/>
          <w:szCs w:val="22"/>
        </w:rPr>
        <w:t xml:space="preserve">předložení umístění kamer a vedení kabeláže v jednotlivém typu vozidla </w:t>
      </w:r>
      <w:r w:rsidR="00820458">
        <w:rPr>
          <w:sz w:val="22"/>
          <w:szCs w:val="22"/>
        </w:rPr>
        <w:t>Z</w:t>
      </w:r>
      <w:r w:rsidRPr="00C8015D">
        <w:rPr>
          <w:sz w:val="22"/>
          <w:szCs w:val="22"/>
        </w:rPr>
        <w:t>hotovitelem</w:t>
      </w:r>
      <w:r w:rsidR="0099628B" w:rsidRPr="00C8015D">
        <w:rPr>
          <w:sz w:val="22"/>
          <w:szCs w:val="22"/>
        </w:rPr>
        <w:t xml:space="preserve">. </w:t>
      </w:r>
      <w:r w:rsidR="00753665">
        <w:rPr>
          <w:sz w:val="22"/>
          <w:szCs w:val="22"/>
        </w:rPr>
        <w:t xml:space="preserve">Zhotovitel se </w:t>
      </w:r>
      <w:r w:rsidR="0071112F" w:rsidRPr="0071112F">
        <w:rPr>
          <w:sz w:val="22"/>
          <w:szCs w:val="22"/>
        </w:rPr>
        <w:t xml:space="preserve">zavazuje předložit </w:t>
      </w:r>
      <w:r w:rsidR="00753665" w:rsidRPr="0071112F">
        <w:rPr>
          <w:sz w:val="22"/>
          <w:szCs w:val="22"/>
        </w:rPr>
        <w:t>umístění</w:t>
      </w:r>
      <w:r w:rsidR="0071112F" w:rsidRPr="0071112F">
        <w:rPr>
          <w:sz w:val="22"/>
          <w:szCs w:val="22"/>
        </w:rPr>
        <w:t xml:space="preserve"> kamer a vedení kabeláže v jednotlivém typu vozidla vždy </w:t>
      </w:r>
      <w:r w:rsidR="00753665" w:rsidRPr="0071112F">
        <w:rPr>
          <w:sz w:val="22"/>
          <w:szCs w:val="22"/>
        </w:rPr>
        <w:t xml:space="preserve">před zahájením </w:t>
      </w:r>
      <w:r w:rsidR="00753665">
        <w:rPr>
          <w:sz w:val="22"/>
          <w:szCs w:val="22"/>
        </w:rPr>
        <w:t>montáže</w:t>
      </w:r>
      <w:r w:rsidR="0071112F">
        <w:rPr>
          <w:sz w:val="22"/>
          <w:szCs w:val="22"/>
        </w:rPr>
        <w:t xml:space="preserve"> na daném typu vozidla</w:t>
      </w:r>
      <w:r w:rsidR="00753665">
        <w:rPr>
          <w:sz w:val="22"/>
          <w:szCs w:val="22"/>
        </w:rPr>
        <w:t xml:space="preserve">. </w:t>
      </w:r>
      <w:r w:rsidR="0099628B" w:rsidRPr="00C8015D">
        <w:rPr>
          <w:sz w:val="22"/>
          <w:szCs w:val="22"/>
        </w:rPr>
        <w:t>Pokud</w:t>
      </w:r>
      <w:r w:rsidR="0099628B" w:rsidRPr="00210BB6">
        <w:rPr>
          <w:sz w:val="22"/>
          <w:szCs w:val="22"/>
        </w:rPr>
        <w:t xml:space="preserve"> se </w:t>
      </w:r>
      <w:r w:rsidR="00820458">
        <w:rPr>
          <w:sz w:val="22"/>
          <w:szCs w:val="22"/>
        </w:rPr>
        <w:t>O</w:t>
      </w:r>
      <w:r w:rsidR="0099628B" w:rsidRPr="00210BB6">
        <w:rPr>
          <w:sz w:val="22"/>
          <w:szCs w:val="22"/>
        </w:rPr>
        <w:t xml:space="preserve">bjednatel nevyjádří do </w:t>
      </w:r>
      <w:r w:rsidR="00C8015D">
        <w:rPr>
          <w:sz w:val="22"/>
          <w:szCs w:val="22"/>
        </w:rPr>
        <w:t>10</w:t>
      </w:r>
      <w:r w:rsidR="0099628B" w:rsidRPr="00210BB6">
        <w:rPr>
          <w:sz w:val="22"/>
          <w:szCs w:val="22"/>
        </w:rPr>
        <w:t xml:space="preserve"> </w:t>
      </w:r>
      <w:r>
        <w:rPr>
          <w:sz w:val="22"/>
          <w:szCs w:val="22"/>
        </w:rPr>
        <w:t>pracovních</w:t>
      </w:r>
      <w:r w:rsidR="0099628B" w:rsidRPr="00210BB6">
        <w:rPr>
          <w:sz w:val="22"/>
          <w:szCs w:val="22"/>
        </w:rPr>
        <w:t xml:space="preserve"> dnů, má se za to, že s navrženým umístěním kamer a vedením kabeláže souhlasí.</w:t>
      </w:r>
    </w:p>
    <w:p w14:paraId="1DA72BFC" w14:textId="189C245F" w:rsidR="00117093" w:rsidRDefault="00ED6969" w:rsidP="00117093">
      <w:pPr>
        <w:pStyle w:val="rove2"/>
        <w:widowControl w:val="0"/>
        <w:numPr>
          <w:ilvl w:val="1"/>
          <w:numId w:val="18"/>
        </w:numPr>
        <w:ind w:left="709" w:hanging="709"/>
        <w:rPr>
          <w:sz w:val="22"/>
          <w:szCs w:val="22"/>
        </w:rPr>
      </w:pPr>
      <w:r w:rsidRPr="00210BB6">
        <w:rPr>
          <w:sz w:val="22"/>
          <w:szCs w:val="22"/>
        </w:rPr>
        <w:t xml:space="preserve">Splněním termínu </w:t>
      </w:r>
      <w:r w:rsidR="00FB2B8C" w:rsidRPr="00210BB6">
        <w:rPr>
          <w:sz w:val="22"/>
          <w:szCs w:val="22"/>
        </w:rPr>
        <w:t>realizace</w:t>
      </w:r>
      <w:r w:rsidRPr="00210BB6">
        <w:rPr>
          <w:sz w:val="22"/>
          <w:szCs w:val="22"/>
        </w:rPr>
        <w:t xml:space="preserve"> se rozumí fyzická montáž </w:t>
      </w:r>
      <w:r w:rsidR="00C8015D">
        <w:rPr>
          <w:sz w:val="22"/>
          <w:szCs w:val="22"/>
        </w:rPr>
        <w:t>kamerového systému</w:t>
      </w:r>
      <w:r w:rsidRPr="00210BB6">
        <w:rPr>
          <w:sz w:val="22"/>
          <w:szCs w:val="22"/>
        </w:rPr>
        <w:t xml:space="preserve"> do všech vozů, jeho uvedení do provozu</w:t>
      </w:r>
      <w:r w:rsidR="000B094D">
        <w:rPr>
          <w:sz w:val="22"/>
          <w:szCs w:val="22"/>
        </w:rPr>
        <w:t xml:space="preserve"> ve všech vozech </w:t>
      </w:r>
      <w:r w:rsidR="000B094D" w:rsidRPr="00C8015D">
        <w:rPr>
          <w:sz w:val="22"/>
          <w:szCs w:val="22"/>
        </w:rPr>
        <w:t>a</w:t>
      </w:r>
      <w:r w:rsidR="00C8015D">
        <w:rPr>
          <w:sz w:val="22"/>
          <w:szCs w:val="22"/>
        </w:rPr>
        <w:t xml:space="preserve"> zprovoznění </w:t>
      </w:r>
      <w:r w:rsidR="00AB3364">
        <w:rPr>
          <w:sz w:val="22"/>
          <w:szCs w:val="22"/>
        </w:rPr>
        <w:t>příslušného</w:t>
      </w:r>
      <w:r w:rsidR="00C8015D">
        <w:rPr>
          <w:sz w:val="22"/>
          <w:szCs w:val="22"/>
        </w:rPr>
        <w:t xml:space="preserve"> SW </w:t>
      </w:r>
      <w:r w:rsidR="000B094D" w:rsidRPr="00C8015D">
        <w:rPr>
          <w:sz w:val="22"/>
          <w:szCs w:val="22"/>
        </w:rPr>
        <w:t>na dohledovém centru</w:t>
      </w:r>
      <w:r w:rsidR="00C8015D">
        <w:rPr>
          <w:sz w:val="22"/>
          <w:szCs w:val="22"/>
        </w:rPr>
        <w:t xml:space="preserve"> </w:t>
      </w:r>
      <w:r w:rsidR="00AB3364">
        <w:rPr>
          <w:sz w:val="22"/>
          <w:szCs w:val="22"/>
        </w:rPr>
        <w:br/>
      </w:r>
      <w:r w:rsidR="00C8015D">
        <w:rPr>
          <w:sz w:val="22"/>
          <w:szCs w:val="22"/>
        </w:rPr>
        <w:t>a jednotlivých provozovnách</w:t>
      </w:r>
      <w:r w:rsidRPr="00C8015D">
        <w:rPr>
          <w:sz w:val="22"/>
          <w:szCs w:val="22"/>
        </w:rPr>
        <w:t xml:space="preserve"> (tj. takový stav, kdy funkční zkouška prokázala, že </w:t>
      </w:r>
      <w:r w:rsidR="006C5ED4">
        <w:rPr>
          <w:sz w:val="22"/>
          <w:szCs w:val="22"/>
        </w:rPr>
        <w:t>kamerový systém</w:t>
      </w:r>
      <w:r w:rsidRPr="00C8015D">
        <w:rPr>
          <w:sz w:val="22"/>
          <w:szCs w:val="22"/>
        </w:rPr>
        <w:t xml:space="preserve"> je plně p</w:t>
      </w:r>
      <w:r w:rsidRPr="00210BB6">
        <w:rPr>
          <w:sz w:val="22"/>
          <w:szCs w:val="22"/>
        </w:rPr>
        <w:t>rovozuschopn</w:t>
      </w:r>
      <w:r w:rsidR="006C5ED4">
        <w:rPr>
          <w:sz w:val="22"/>
          <w:szCs w:val="22"/>
        </w:rPr>
        <w:t>ý</w:t>
      </w:r>
      <w:r w:rsidR="00AB3364">
        <w:rPr>
          <w:sz w:val="22"/>
          <w:szCs w:val="22"/>
        </w:rPr>
        <w:t>, slouží svému účelu</w:t>
      </w:r>
      <w:r w:rsidR="00C8015D">
        <w:rPr>
          <w:sz w:val="22"/>
          <w:szCs w:val="22"/>
        </w:rPr>
        <w:t xml:space="preserve"> a je možné provést</w:t>
      </w:r>
      <w:r w:rsidR="006C5ED4">
        <w:rPr>
          <w:sz w:val="22"/>
          <w:szCs w:val="22"/>
        </w:rPr>
        <w:t xml:space="preserve"> dálkový náhled na přímý přenos z kamer ve vozidle a</w:t>
      </w:r>
      <w:r w:rsidR="00C8015D">
        <w:rPr>
          <w:sz w:val="22"/>
          <w:szCs w:val="22"/>
        </w:rPr>
        <w:t xml:space="preserve"> </w:t>
      </w:r>
      <w:r w:rsidR="006C5ED4">
        <w:rPr>
          <w:sz w:val="22"/>
          <w:szCs w:val="22"/>
        </w:rPr>
        <w:t xml:space="preserve">dálkové </w:t>
      </w:r>
      <w:r w:rsidR="00C8015D">
        <w:rPr>
          <w:sz w:val="22"/>
          <w:szCs w:val="22"/>
        </w:rPr>
        <w:t xml:space="preserve">stažení záznamu </w:t>
      </w:r>
      <w:r w:rsidR="00E76D02">
        <w:rPr>
          <w:sz w:val="22"/>
          <w:szCs w:val="22"/>
        </w:rPr>
        <w:t xml:space="preserve">z dohledového centra, vše </w:t>
      </w:r>
      <w:r w:rsidR="00C8015D">
        <w:rPr>
          <w:sz w:val="22"/>
          <w:szCs w:val="22"/>
        </w:rPr>
        <w:t>dle</w:t>
      </w:r>
      <w:r w:rsidR="0071112F">
        <w:rPr>
          <w:sz w:val="22"/>
          <w:szCs w:val="22"/>
        </w:rPr>
        <w:t xml:space="preserve"> minimální</w:t>
      </w:r>
      <w:r w:rsidR="00C8015D">
        <w:rPr>
          <w:sz w:val="22"/>
          <w:szCs w:val="22"/>
        </w:rPr>
        <w:t xml:space="preserve"> </w:t>
      </w:r>
      <w:r w:rsidR="00B95A2F">
        <w:rPr>
          <w:sz w:val="22"/>
          <w:szCs w:val="22"/>
        </w:rPr>
        <w:t>požadované technické specifikace</w:t>
      </w:r>
      <w:r w:rsidR="00AB3364">
        <w:rPr>
          <w:sz w:val="22"/>
          <w:szCs w:val="22"/>
        </w:rPr>
        <w:t xml:space="preserve"> uvedené</w:t>
      </w:r>
      <w:r w:rsidR="00B95A2F">
        <w:rPr>
          <w:sz w:val="22"/>
          <w:szCs w:val="22"/>
        </w:rPr>
        <w:t xml:space="preserve"> </w:t>
      </w:r>
      <w:r w:rsidR="00B95A2F" w:rsidRPr="00C8015D">
        <w:rPr>
          <w:sz w:val="22"/>
          <w:szCs w:val="22"/>
        </w:rPr>
        <w:t>v příloze č. 1 této smlouvy</w:t>
      </w:r>
      <w:r w:rsidRPr="00210BB6">
        <w:rPr>
          <w:sz w:val="22"/>
          <w:szCs w:val="22"/>
        </w:rPr>
        <w:t xml:space="preserve"> a předání</w:t>
      </w:r>
      <w:r w:rsidR="00753665">
        <w:rPr>
          <w:sz w:val="22"/>
          <w:szCs w:val="22"/>
        </w:rPr>
        <w:t xml:space="preserve"> všech souvisejících</w:t>
      </w:r>
      <w:r w:rsidRPr="00210BB6">
        <w:rPr>
          <w:sz w:val="22"/>
          <w:szCs w:val="22"/>
        </w:rPr>
        <w:t xml:space="preserve"> dokladů</w:t>
      </w:r>
      <w:r w:rsidR="00753665">
        <w:rPr>
          <w:sz w:val="22"/>
          <w:szCs w:val="22"/>
        </w:rPr>
        <w:t>, zej</w:t>
      </w:r>
      <w:r w:rsidR="0071112F">
        <w:rPr>
          <w:sz w:val="22"/>
          <w:szCs w:val="22"/>
        </w:rPr>
        <w:t xml:space="preserve">ména dle </w:t>
      </w:r>
      <w:r w:rsidR="00D60E06">
        <w:rPr>
          <w:sz w:val="22"/>
          <w:szCs w:val="22"/>
        </w:rPr>
        <w:t xml:space="preserve">odst. </w:t>
      </w:r>
      <w:r w:rsidR="0071112F">
        <w:rPr>
          <w:sz w:val="22"/>
          <w:szCs w:val="22"/>
        </w:rPr>
        <w:t>2.</w:t>
      </w:r>
      <w:r w:rsidR="00D60E06">
        <w:rPr>
          <w:sz w:val="22"/>
          <w:szCs w:val="22"/>
        </w:rPr>
        <w:t>9</w:t>
      </w:r>
      <w:r w:rsidR="00753665">
        <w:rPr>
          <w:sz w:val="22"/>
          <w:szCs w:val="22"/>
        </w:rPr>
        <w:t>.</w:t>
      </w:r>
      <w:r w:rsidR="0071112F">
        <w:rPr>
          <w:sz w:val="22"/>
          <w:szCs w:val="22"/>
        </w:rPr>
        <w:t xml:space="preserve"> této</w:t>
      </w:r>
      <w:r w:rsidR="00753665">
        <w:rPr>
          <w:sz w:val="22"/>
          <w:szCs w:val="22"/>
        </w:rPr>
        <w:t xml:space="preserve"> smlouvy.</w:t>
      </w:r>
      <w:r w:rsidRPr="00210BB6">
        <w:rPr>
          <w:sz w:val="22"/>
          <w:szCs w:val="22"/>
        </w:rPr>
        <w:t xml:space="preserve"> </w:t>
      </w:r>
    </w:p>
    <w:p w14:paraId="53E444D6" w14:textId="5FD3137B" w:rsidR="00D3335F" w:rsidRPr="00210BB6" w:rsidRDefault="00684785" w:rsidP="00D3335F">
      <w:pPr>
        <w:widowControl w:val="0"/>
        <w:numPr>
          <w:ilvl w:val="0"/>
          <w:numId w:val="18"/>
        </w:numPr>
        <w:tabs>
          <w:tab w:val="left" w:pos="0"/>
        </w:tabs>
        <w:rPr>
          <w:b/>
          <w:sz w:val="22"/>
          <w:szCs w:val="22"/>
        </w:rPr>
      </w:pPr>
      <w:r w:rsidRPr="00210BB6">
        <w:rPr>
          <w:b/>
          <w:sz w:val="22"/>
          <w:szCs w:val="22"/>
        </w:rPr>
        <w:t>Informační povinnost smluvních stran a mlčenlivost</w:t>
      </w:r>
    </w:p>
    <w:p w14:paraId="30778DF6" w14:textId="17BD0C04" w:rsidR="00684785" w:rsidRPr="00210BB6" w:rsidRDefault="00684785" w:rsidP="002C20BF">
      <w:pPr>
        <w:pStyle w:val="rove2"/>
        <w:widowControl w:val="0"/>
        <w:numPr>
          <w:ilvl w:val="1"/>
          <w:numId w:val="18"/>
        </w:numPr>
        <w:ind w:left="709" w:hanging="709"/>
        <w:rPr>
          <w:sz w:val="22"/>
          <w:szCs w:val="22"/>
        </w:rPr>
      </w:pPr>
      <w:r w:rsidRPr="00210BB6">
        <w:rPr>
          <w:sz w:val="22"/>
          <w:szCs w:val="22"/>
        </w:rPr>
        <w:t xml:space="preserve">Smluvní strany jsou povinny zachovávat mlčenlivost o všech záležitostech, o nichž se dozvěděli v souvislosti s plněním této smlouvy. V případě, že </w:t>
      </w:r>
      <w:r w:rsidR="006574BF">
        <w:rPr>
          <w:sz w:val="22"/>
          <w:szCs w:val="22"/>
        </w:rPr>
        <w:t>Z</w:t>
      </w:r>
      <w:r w:rsidRPr="00210BB6">
        <w:rPr>
          <w:sz w:val="22"/>
          <w:szCs w:val="22"/>
        </w:rPr>
        <w:t>hotovitel bude uskutečňovat část smluvního plnění prostřednictvím třetích osob, vztahuje se také na ně povinnost mlčenlivosti.</w:t>
      </w:r>
    </w:p>
    <w:p w14:paraId="138B9E9A" w14:textId="376428B6" w:rsidR="004B2F10" w:rsidRPr="00117093" w:rsidRDefault="00684785" w:rsidP="004B2F10">
      <w:pPr>
        <w:pStyle w:val="rove2"/>
        <w:widowControl w:val="0"/>
        <w:numPr>
          <w:ilvl w:val="1"/>
          <w:numId w:val="18"/>
        </w:numPr>
        <w:ind w:left="709" w:hanging="709"/>
        <w:rPr>
          <w:sz w:val="22"/>
          <w:szCs w:val="22"/>
        </w:rPr>
      </w:pPr>
      <w:r w:rsidRPr="00210BB6">
        <w:rPr>
          <w:sz w:val="22"/>
          <w:szCs w:val="22"/>
        </w:rPr>
        <w:t xml:space="preserve">Smluvní strany jsou povinny vzájemně si sdělovat veškeré informace s plněním podle této smlouvy související, nebo další informace, které mohou mít vliv na plnění této smlouvy. </w:t>
      </w:r>
    </w:p>
    <w:p w14:paraId="7F8F3D6D" w14:textId="77777777" w:rsidR="00C3241B" w:rsidRPr="00210BB6" w:rsidRDefault="001A0970" w:rsidP="007720F3">
      <w:pPr>
        <w:widowControl w:val="0"/>
        <w:numPr>
          <w:ilvl w:val="0"/>
          <w:numId w:val="18"/>
        </w:numPr>
        <w:tabs>
          <w:tab w:val="left" w:pos="0"/>
        </w:tabs>
        <w:rPr>
          <w:b/>
          <w:sz w:val="22"/>
          <w:szCs w:val="22"/>
        </w:rPr>
      </w:pPr>
      <w:r w:rsidRPr="00210BB6">
        <w:rPr>
          <w:b/>
          <w:sz w:val="22"/>
          <w:szCs w:val="22"/>
        </w:rPr>
        <w:t>Cena díla</w:t>
      </w:r>
    </w:p>
    <w:p w14:paraId="35347FED" w14:textId="63B49FF5" w:rsidR="00C3241B" w:rsidRPr="00210BB6" w:rsidRDefault="007179C0" w:rsidP="007720F3">
      <w:pPr>
        <w:pStyle w:val="rove2"/>
        <w:widowControl w:val="0"/>
        <w:numPr>
          <w:ilvl w:val="1"/>
          <w:numId w:val="18"/>
        </w:numPr>
        <w:ind w:left="709" w:hanging="709"/>
        <w:rPr>
          <w:i/>
          <w:sz w:val="22"/>
          <w:szCs w:val="22"/>
        </w:rPr>
      </w:pPr>
      <w:bookmarkStart w:id="2" w:name="_Hlk41808312"/>
      <w:r w:rsidRPr="00210BB6">
        <w:rPr>
          <w:sz w:val="22"/>
          <w:szCs w:val="22"/>
        </w:rPr>
        <w:t xml:space="preserve">Smluvní strany se dohodly na konečné ceně </w:t>
      </w:r>
      <w:r w:rsidR="001A0970" w:rsidRPr="00210BB6">
        <w:rPr>
          <w:sz w:val="22"/>
          <w:szCs w:val="22"/>
        </w:rPr>
        <w:t xml:space="preserve">díla </w:t>
      </w:r>
      <w:r w:rsidRPr="00210BB6">
        <w:rPr>
          <w:sz w:val="22"/>
          <w:szCs w:val="22"/>
        </w:rPr>
        <w:t>v rozsahu a provedení dle čl. 2</w:t>
      </w:r>
      <w:r w:rsidR="00FC5184" w:rsidRPr="00210BB6">
        <w:rPr>
          <w:sz w:val="22"/>
          <w:szCs w:val="22"/>
        </w:rPr>
        <w:t>.</w:t>
      </w:r>
      <w:r w:rsidRPr="00210BB6">
        <w:rPr>
          <w:sz w:val="22"/>
          <w:szCs w:val="22"/>
        </w:rPr>
        <w:t xml:space="preserve"> této smlouvy. Ceny jsou uvedeny </w:t>
      </w:r>
      <w:r w:rsidR="009444B6" w:rsidRPr="00210BB6">
        <w:rPr>
          <w:sz w:val="22"/>
          <w:szCs w:val="22"/>
        </w:rPr>
        <w:t xml:space="preserve">v tabulce </w:t>
      </w:r>
      <w:r w:rsidRPr="00210BB6">
        <w:rPr>
          <w:sz w:val="22"/>
          <w:szCs w:val="22"/>
        </w:rPr>
        <w:t>v Kč bez DPH.</w:t>
      </w:r>
    </w:p>
    <w:p w14:paraId="3A1C6E5B" w14:textId="77777777" w:rsidR="0080161D" w:rsidRPr="00D60E06" w:rsidRDefault="00CF115A" w:rsidP="001B437C">
      <w:pPr>
        <w:pStyle w:val="rove2"/>
        <w:widowControl w:val="0"/>
        <w:numPr>
          <w:ilvl w:val="0"/>
          <w:numId w:val="27"/>
        </w:numPr>
        <w:ind w:left="993" w:hanging="284"/>
        <w:rPr>
          <w:b/>
          <w:bCs/>
          <w:sz w:val="22"/>
          <w:szCs w:val="22"/>
        </w:rPr>
      </w:pPr>
      <w:r w:rsidRPr="00D60E06">
        <w:rPr>
          <w:b/>
          <w:bCs/>
          <w:sz w:val="22"/>
          <w:szCs w:val="22"/>
        </w:rPr>
        <w:t>Ceny za jednotlivé typy vozidel</w:t>
      </w:r>
    </w:p>
    <w:tbl>
      <w:tblPr>
        <w:tblStyle w:val="Mkatabulky"/>
        <w:tblW w:w="8335" w:type="dxa"/>
        <w:tblInd w:w="704" w:type="dxa"/>
        <w:tblLayout w:type="fixed"/>
        <w:tblLook w:val="04A0" w:firstRow="1" w:lastRow="0" w:firstColumn="1" w:lastColumn="0" w:noHBand="0" w:noVBand="1"/>
      </w:tblPr>
      <w:tblGrid>
        <w:gridCol w:w="3090"/>
        <w:gridCol w:w="1973"/>
        <w:gridCol w:w="964"/>
        <w:gridCol w:w="2308"/>
      </w:tblGrid>
      <w:tr w:rsidR="002D73DE" w:rsidRPr="00210BB6" w14:paraId="218223AF" w14:textId="77777777" w:rsidTr="00A6535B">
        <w:trPr>
          <w:trHeight w:val="566"/>
        </w:trPr>
        <w:tc>
          <w:tcPr>
            <w:tcW w:w="3090" w:type="dxa"/>
            <w:vAlign w:val="center"/>
          </w:tcPr>
          <w:p w14:paraId="6FC268EE" w14:textId="77777777" w:rsidR="00CB316C" w:rsidRPr="00210BB6" w:rsidRDefault="00CB316C" w:rsidP="00E53976">
            <w:pPr>
              <w:tabs>
                <w:tab w:val="left" w:pos="-900"/>
                <w:tab w:val="left" w:pos="-851"/>
              </w:tabs>
              <w:ind w:right="-5"/>
              <w:jc w:val="center"/>
              <w:rPr>
                <w:b/>
                <w:sz w:val="22"/>
                <w:szCs w:val="22"/>
              </w:rPr>
            </w:pPr>
            <w:bookmarkStart w:id="3" w:name="_Hlk41808296"/>
            <w:r w:rsidRPr="00210BB6">
              <w:rPr>
                <w:b/>
                <w:sz w:val="22"/>
                <w:szCs w:val="22"/>
              </w:rPr>
              <w:t>Typ vozidla</w:t>
            </w:r>
          </w:p>
        </w:tc>
        <w:tc>
          <w:tcPr>
            <w:tcW w:w="1973" w:type="dxa"/>
            <w:vAlign w:val="center"/>
          </w:tcPr>
          <w:p w14:paraId="1040646E" w14:textId="77777777" w:rsidR="00C05CBA" w:rsidRPr="00210BB6" w:rsidRDefault="001D2132" w:rsidP="00C05CBA">
            <w:pPr>
              <w:tabs>
                <w:tab w:val="left" w:pos="-900"/>
                <w:tab w:val="left" w:pos="-851"/>
              </w:tabs>
              <w:ind w:right="-5"/>
              <w:jc w:val="center"/>
              <w:rPr>
                <w:b/>
                <w:sz w:val="22"/>
                <w:szCs w:val="22"/>
              </w:rPr>
            </w:pPr>
            <w:r w:rsidRPr="00210BB6">
              <w:rPr>
                <w:b/>
                <w:sz w:val="22"/>
                <w:szCs w:val="22"/>
              </w:rPr>
              <w:t>Jednotková cena za</w:t>
            </w:r>
            <w:r w:rsidR="00CB316C" w:rsidRPr="00210BB6">
              <w:rPr>
                <w:b/>
                <w:sz w:val="22"/>
                <w:szCs w:val="22"/>
              </w:rPr>
              <w:t xml:space="preserve"> </w:t>
            </w:r>
            <w:r w:rsidR="002D73DE" w:rsidRPr="00210BB6">
              <w:rPr>
                <w:b/>
                <w:sz w:val="22"/>
                <w:szCs w:val="22"/>
              </w:rPr>
              <w:t xml:space="preserve">vozidlo </w:t>
            </w:r>
          </w:p>
          <w:p w14:paraId="11598E14" w14:textId="77777777" w:rsidR="00CB316C" w:rsidRPr="00210BB6" w:rsidRDefault="00C05CBA" w:rsidP="00C05CBA">
            <w:pPr>
              <w:tabs>
                <w:tab w:val="left" w:pos="-900"/>
                <w:tab w:val="left" w:pos="-851"/>
              </w:tabs>
              <w:ind w:right="-5"/>
              <w:jc w:val="center"/>
              <w:rPr>
                <w:b/>
                <w:sz w:val="22"/>
                <w:szCs w:val="22"/>
              </w:rPr>
            </w:pPr>
            <w:r w:rsidRPr="00210BB6">
              <w:rPr>
                <w:b/>
                <w:sz w:val="22"/>
                <w:szCs w:val="22"/>
              </w:rPr>
              <w:t xml:space="preserve">v </w:t>
            </w:r>
            <w:r w:rsidR="002D73DE" w:rsidRPr="00210BB6">
              <w:rPr>
                <w:b/>
                <w:sz w:val="22"/>
                <w:szCs w:val="22"/>
              </w:rPr>
              <w:t>Kč</w:t>
            </w:r>
            <w:r w:rsidRPr="00210BB6">
              <w:rPr>
                <w:b/>
                <w:sz w:val="22"/>
                <w:szCs w:val="22"/>
              </w:rPr>
              <w:t xml:space="preserve"> bez DPH</w:t>
            </w:r>
          </w:p>
        </w:tc>
        <w:tc>
          <w:tcPr>
            <w:tcW w:w="964" w:type="dxa"/>
            <w:vAlign w:val="center"/>
          </w:tcPr>
          <w:p w14:paraId="33AC5EFF" w14:textId="77777777" w:rsidR="00CB316C" w:rsidRPr="00210BB6" w:rsidRDefault="00CB316C" w:rsidP="006D1D17">
            <w:pPr>
              <w:tabs>
                <w:tab w:val="left" w:pos="-900"/>
                <w:tab w:val="left" w:pos="-851"/>
              </w:tabs>
              <w:ind w:right="-5"/>
              <w:jc w:val="center"/>
              <w:rPr>
                <w:b/>
                <w:sz w:val="22"/>
                <w:szCs w:val="22"/>
              </w:rPr>
            </w:pPr>
            <w:r w:rsidRPr="00210BB6">
              <w:rPr>
                <w:b/>
                <w:sz w:val="22"/>
                <w:szCs w:val="22"/>
              </w:rPr>
              <w:t xml:space="preserve">Počet </w:t>
            </w:r>
            <w:r w:rsidR="002D73DE" w:rsidRPr="00210BB6">
              <w:rPr>
                <w:b/>
                <w:sz w:val="22"/>
                <w:szCs w:val="22"/>
              </w:rPr>
              <w:t xml:space="preserve">vozidel </w:t>
            </w:r>
          </w:p>
        </w:tc>
        <w:tc>
          <w:tcPr>
            <w:tcW w:w="2308" w:type="dxa"/>
            <w:vAlign w:val="center"/>
          </w:tcPr>
          <w:p w14:paraId="76C52C48" w14:textId="77777777" w:rsidR="00C05CBA" w:rsidRPr="00210BB6" w:rsidRDefault="001D2132" w:rsidP="00C05CBA">
            <w:pPr>
              <w:tabs>
                <w:tab w:val="left" w:pos="-900"/>
                <w:tab w:val="left" w:pos="-851"/>
              </w:tabs>
              <w:ind w:right="-5"/>
              <w:jc w:val="center"/>
              <w:rPr>
                <w:b/>
                <w:sz w:val="22"/>
                <w:szCs w:val="22"/>
              </w:rPr>
            </w:pPr>
            <w:r w:rsidRPr="00210BB6">
              <w:rPr>
                <w:b/>
                <w:sz w:val="22"/>
                <w:szCs w:val="22"/>
              </w:rPr>
              <w:t>Celková cena</w:t>
            </w:r>
            <w:r w:rsidR="002D73DE" w:rsidRPr="00210BB6">
              <w:rPr>
                <w:b/>
                <w:sz w:val="22"/>
                <w:szCs w:val="22"/>
              </w:rPr>
              <w:t xml:space="preserve"> za typ </w:t>
            </w:r>
          </w:p>
          <w:p w14:paraId="0540C996" w14:textId="77777777" w:rsidR="00CB316C" w:rsidRPr="00210BB6" w:rsidRDefault="00C05CBA" w:rsidP="00C05CBA">
            <w:pPr>
              <w:tabs>
                <w:tab w:val="left" w:pos="-900"/>
                <w:tab w:val="left" w:pos="-851"/>
              </w:tabs>
              <w:ind w:right="-5"/>
              <w:jc w:val="center"/>
              <w:rPr>
                <w:b/>
                <w:sz w:val="22"/>
                <w:szCs w:val="22"/>
              </w:rPr>
            </w:pPr>
            <w:r w:rsidRPr="00210BB6">
              <w:rPr>
                <w:b/>
                <w:sz w:val="22"/>
                <w:szCs w:val="22"/>
              </w:rPr>
              <w:t xml:space="preserve">v </w:t>
            </w:r>
            <w:r w:rsidR="002D73DE" w:rsidRPr="00210BB6">
              <w:rPr>
                <w:b/>
                <w:sz w:val="22"/>
                <w:szCs w:val="22"/>
              </w:rPr>
              <w:t>Kč</w:t>
            </w:r>
            <w:r w:rsidRPr="00210BB6">
              <w:rPr>
                <w:b/>
                <w:sz w:val="22"/>
                <w:szCs w:val="22"/>
              </w:rPr>
              <w:t xml:space="preserve"> bez DPH</w:t>
            </w:r>
          </w:p>
        </w:tc>
      </w:tr>
      <w:tr w:rsidR="00BD00B5" w:rsidRPr="00210BB6" w14:paraId="6B65F3AF" w14:textId="77777777" w:rsidTr="007D4BFC">
        <w:tc>
          <w:tcPr>
            <w:tcW w:w="3090" w:type="dxa"/>
          </w:tcPr>
          <w:p w14:paraId="189FC027" w14:textId="233A108C" w:rsidR="00BD00B5" w:rsidRPr="00210BB6" w:rsidRDefault="00BD00B5" w:rsidP="00BD00B5">
            <w:pPr>
              <w:tabs>
                <w:tab w:val="left" w:pos="-900"/>
                <w:tab w:val="left" w:pos="-851"/>
              </w:tabs>
              <w:ind w:right="-5"/>
              <w:rPr>
                <w:sz w:val="22"/>
                <w:szCs w:val="22"/>
              </w:rPr>
            </w:pPr>
            <w:r w:rsidRPr="00210BB6">
              <w:rPr>
                <w:sz w:val="22"/>
                <w:szCs w:val="22"/>
              </w:rPr>
              <w:t>VARIOS LF3/2 (obousměrná)</w:t>
            </w:r>
          </w:p>
        </w:tc>
        <w:tc>
          <w:tcPr>
            <w:tcW w:w="1973" w:type="dxa"/>
            <w:vAlign w:val="center"/>
          </w:tcPr>
          <w:p w14:paraId="439B47E6" w14:textId="560D47B4" w:rsidR="00BD00B5" w:rsidRPr="00210BB6" w:rsidRDefault="000C6713" w:rsidP="00BD00B5">
            <w:pPr>
              <w:tabs>
                <w:tab w:val="left" w:pos="-900"/>
                <w:tab w:val="left" w:pos="-851"/>
              </w:tabs>
              <w:ind w:right="-5"/>
              <w:jc w:val="right"/>
              <w:rPr>
                <w:sz w:val="22"/>
                <w:szCs w:val="22"/>
              </w:rPr>
            </w:pPr>
            <w:r w:rsidRPr="000A18FC">
              <w:rPr>
                <w:i/>
                <w:color w:val="00B0F0"/>
                <w:sz w:val="22"/>
                <w:szCs w:val="22"/>
              </w:rPr>
              <w:t>Doplní účastník</w:t>
            </w:r>
          </w:p>
        </w:tc>
        <w:tc>
          <w:tcPr>
            <w:tcW w:w="964" w:type="dxa"/>
            <w:vAlign w:val="center"/>
          </w:tcPr>
          <w:p w14:paraId="37221115" w14:textId="0300B5F0" w:rsidR="00BD00B5" w:rsidRPr="00210BB6" w:rsidRDefault="00BD00B5" w:rsidP="00BD00B5">
            <w:pPr>
              <w:tabs>
                <w:tab w:val="left" w:pos="-900"/>
                <w:tab w:val="left" w:pos="-851"/>
              </w:tabs>
              <w:ind w:right="-5"/>
              <w:jc w:val="center"/>
              <w:rPr>
                <w:sz w:val="22"/>
                <w:szCs w:val="22"/>
              </w:rPr>
            </w:pPr>
            <w:r w:rsidRPr="00210BB6">
              <w:rPr>
                <w:sz w:val="22"/>
                <w:szCs w:val="22"/>
              </w:rPr>
              <w:t>3</w:t>
            </w:r>
          </w:p>
        </w:tc>
        <w:tc>
          <w:tcPr>
            <w:tcW w:w="2308" w:type="dxa"/>
            <w:vAlign w:val="center"/>
          </w:tcPr>
          <w:p w14:paraId="30F613E5" w14:textId="3D743E50" w:rsidR="00BD00B5" w:rsidRPr="00210BB6" w:rsidRDefault="000C6713" w:rsidP="00BD00B5">
            <w:pPr>
              <w:tabs>
                <w:tab w:val="left" w:pos="-900"/>
                <w:tab w:val="left" w:pos="-851"/>
              </w:tabs>
              <w:ind w:right="-5"/>
              <w:jc w:val="right"/>
              <w:rPr>
                <w:sz w:val="22"/>
                <w:szCs w:val="22"/>
              </w:rPr>
            </w:pPr>
            <w:r w:rsidRPr="000A18FC">
              <w:rPr>
                <w:i/>
                <w:color w:val="00B0F0"/>
                <w:sz w:val="22"/>
                <w:szCs w:val="22"/>
              </w:rPr>
              <w:t>Doplní účastník</w:t>
            </w:r>
          </w:p>
        </w:tc>
      </w:tr>
      <w:tr w:rsidR="000C6713" w:rsidRPr="00210BB6" w14:paraId="030CFD82" w14:textId="77777777" w:rsidTr="000C6713">
        <w:tc>
          <w:tcPr>
            <w:tcW w:w="3090" w:type="dxa"/>
          </w:tcPr>
          <w:p w14:paraId="414262F5" w14:textId="30FB9EF5" w:rsidR="000C6713" w:rsidRPr="00210BB6" w:rsidRDefault="000C6713" w:rsidP="000C6713">
            <w:pPr>
              <w:tabs>
                <w:tab w:val="left" w:pos="-900"/>
                <w:tab w:val="left" w:pos="-851"/>
              </w:tabs>
              <w:ind w:right="-5"/>
              <w:jc w:val="both"/>
              <w:rPr>
                <w:sz w:val="22"/>
                <w:szCs w:val="22"/>
              </w:rPr>
            </w:pPr>
            <w:r w:rsidRPr="00210BB6">
              <w:rPr>
                <w:sz w:val="22"/>
                <w:szCs w:val="22"/>
              </w:rPr>
              <w:t>VARIO LF2 Plus</w:t>
            </w:r>
          </w:p>
        </w:tc>
        <w:tc>
          <w:tcPr>
            <w:tcW w:w="1973" w:type="dxa"/>
          </w:tcPr>
          <w:p w14:paraId="2ADB1783" w14:textId="20F9877A"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3221D382" w14:textId="67A29636" w:rsidR="000C6713" w:rsidRPr="00210BB6" w:rsidRDefault="000C6713" w:rsidP="000C6713">
            <w:pPr>
              <w:tabs>
                <w:tab w:val="left" w:pos="-900"/>
                <w:tab w:val="left" w:pos="-851"/>
              </w:tabs>
              <w:ind w:right="-5"/>
              <w:jc w:val="center"/>
              <w:rPr>
                <w:sz w:val="22"/>
                <w:szCs w:val="22"/>
              </w:rPr>
            </w:pPr>
            <w:r w:rsidRPr="00210BB6">
              <w:rPr>
                <w:sz w:val="22"/>
                <w:szCs w:val="22"/>
              </w:rPr>
              <w:t>1</w:t>
            </w:r>
          </w:p>
        </w:tc>
        <w:tc>
          <w:tcPr>
            <w:tcW w:w="2308" w:type="dxa"/>
          </w:tcPr>
          <w:p w14:paraId="56BBF0AD" w14:textId="7631C890"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4984D9F" w14:textId="77777777" w:rsidTr="000C6713">
        <w:tc>
          <w:tcPr>
            <w:tcW w:w="3090" w:type="dxa"/>
          </w:tcPr>
          <w:p w14:paraId="16180430" w14:textId="51637DB3" w:rsidR="000C6713" w:rsidRPr="00210BB6" w:rsidRDefault="000C6713" w:rsidP="000C6713">
            <w:pPr>
              <w:rPr>
                <w:sz w:val="24"/>
                <w:szCs w:val="24"/>
              </w:rPr>
            </w:pPr>
            <w:proofErr w:type="spellStart"/>
            <w:r w:rsidRPr="00210BB6">
              <w:rPr>
                <w:sz w:val="24"/>
                <w:szCs w:val="24"/>
              </w:rPr>
              <w:t>Vario</w:t>
            </w:r>
            <w:proofErr w:type="spellEnd"/>
            <w:r w:rsidRPr="00210BB6">
              <w:rPr>
                <w:sz w:val="24"/>
                <w:szCs w:val="24"/>
              </w:rPr>
              <w:t xml:space="preserve"> LF2R.S</w:t>
            </w:r>
          </w:p>
        </w:tc>
        <w:tc>
          <w:tcPr>
            <w:tcW w:w="1973" w:type="dxa"/>
          </w:tcPr>
          <w:p w14:paraId="32656222" w14:textId="1FCF1E53"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767281C6" w14:textId="18C98891" w:rsidR="000C6713" w:rsidRPr="00210BB6" w:rsidRDefault="000C6713" w:rsidP="000C6713">
            <w:pPr>
              <w:tabs>
                <w:tab w:val="left" w:pos="-900"/>
                <w:tab w:val="left" w:pos="-851"/>
              </w:tabs>
              <w:ind w:right="-5"/>
              <w:jc w:val="center"/>
              <w:rPr>
                <w:sz w:val="22"/>
                <w:szCs w:val="22"/>
              </w:rPr>
            </w:pPr>
            <w:r w:rsidRPr="00210BB6">
              <w:rPr>
                <w:sz w:val="22"/>
                <w:szCs w:val="22"/>
              </w:rPr>
              <w:t>2</w:t>
            </w:r>
          </w:p>
        </w:tc>
        <w:tc>
          <w:tcPr>
            <w:tcW w:w="2308" w:type="dxa"/>
          </w:tcPr>
          <w:p w14:paraId="21E97773" w14:textId="6EE8250F"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CD40C49" w14:textId="77777777" w:rsidTr="000C6713">
        <w:tc>
          <w:tcPr>
            <w:tcW w:w="3090" w:type="dxa"/>
          </w:tcPr>
          <w:p w14:paraId="7B676F84" w14:textId="6A3D761E" w:rsidR="000C6713" w:rsidRPr="00210BB6" w:rsidRDefault="000C6713" w:rsidP="000C6713">
            <w:pPr>
              <w:tabs>
                <w:tab w:val="left" w:pos="-900"/>
                <w:tab w:val="left" w:pos="-851"/>
              </w:tabs>
              <w:ind w:right="-5"/>
              <w:jc w:val="both"/>
              <w:rPr>
                <w:sz w:val="22"/>
                <w:szCs w:val="22"/>
              </w:rPr>
            </w:pPr>
            <w:r w:rsidRPr="00210BB6">
              <w:rPr>
                <w:sz w:val="22"/>
                <w:szCs w:val="22"/>
              </w:rPr>
              <w:t>SOLARIS TROLLINO 12 AC</w:t>
            </w:r>
          </w:p>
        </w:tc>
        <w:tc>
          <w:tcPr>
            <w:tcW w:w="1973" w:type="dxa"/>
          </w:tcPr>
          <w:p w14:paraId="4A2E1888" w14:textId="67CB292C"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657003BA" w14:textId="6F6BB30D" w:rsidR="000C6713" w:rsidRPr="00210BB6" w:rsidRDefault="000C6713" w:rsidP="000C6713">
            <w:pPr>
              <w:tabs>
                <w:tab w:val="left" w:pos="-900"/>
                <w:tab w:val="left" w:pos="-851"/>
              </w:tabs>
              <w:ind w:right="-5"/>
              <w:jc w:val="center"/>
              <w:rPr>
                <w:sz w:val="22"/>
                <w:szCs w:val="22"/>
              </w:rPr>
            </w:pPr>
            <w:r w:rsidRPr="00210BB6">
              <w:rPr>
                <w:sz w:val="22"/>
                <w:szCs w:val="22"/>
              </w:rPr>
              <w:t>1</w:t>
            </w:r>
            <w:r>
              <w:rPr>
                <w:sz w:val="22"/>
                <w:szCs w:val="22"/>
              </w:rPr>
              <w:t>0</w:t>
            </w:r>
          </w:p>
        </w:tc>
        <w:tc>
          <w:tcPr>
            <w:tcW w:w="2308" w:type="dxa"/>
          </w:tcPr>
          <w:p w14:paraId="154BED1C" w14:textId="5AE2AE41"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28ABE63F" w14:textId="77777777" w:rsidTr="000C6713">
        <w:tc>
          <w:tcPr>
            <w:tcW w:w="3090" w:type="dxa"/>
          </w:tcPr>
          <w:p w14:paraId="506C6291" w14:textId="439157DE" w:rsidR="000C6713" w:rsidRPr="00210BB6" w:rsidRDefault="000C6713" w:rsidP="000C6713">
            <w:pPr>
              <w:autoSpaceDE w:val="0"/>
              <w:autoSpaceDN w:val="0"/>
              <w:adjustRightInd w:val="0"/>
              <w:rPr>
                <w:sz w:val="24"/>
                <w:szCs w:val="24"/>
              </w:rPr>
            </w:pPr>
            <w:r w:rsidRPr="00210BB6">
              <w:rPr>
                <w:sz w:val="24"/>
                <w:szCs w:val="24"/>
              </w:rPr>
              <w:t>SOLARIS URBINO 12 CNG</w:t>
            </w:r>
          </w:p>
        </w:tc>
        <w:tc>
          <w:tcPr>
            <w:tcW w:w="1973" w:type="dxa"/>
          </w:tcPr>
          <w:p w14:paraId="690E3B1A" w14:textId="77F760B6"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61FE39E5" w14:textId="14D02466" w:rsidR="000C6713" w:rsidRPr="00210BB6" w:rsidRDefault="000C6713" w:rsidP="000C6713">
            <w:pPr>
              <w:tabs>
                <w:tab w:val="left" w:pos="-900"/>
                <w:tab w:val="left" w:pos="-851"/>
              </w:tabs>
              <w:ind w:right="-5"/>
              <w:jc w:val="center"/>
              <w:rPr>
                <w:sz w:val="22"/>
                <w:szCs w:val="22"/>
              </w:rPr>
            </w:pPr>
            <w:r w:rsidRPr="00210BB6">
              <w:rPr>
                <w:sz w:val="22"/>
                <w:szCs w:val="22"/>
              </w:rPr>
              <w:t>89</w:t>
            </w:r>
          </w:p>
        </w:tc>
        <w:tc>
          <w:tcPr>
            <w:tcW w:w="2308" w:type="dxa"/>
          </w:tcPr>
          <w:p w14:paraId="71000425" w14:textId="4543CC8E"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C10337A" w14:textId="77777777" w:rsidTr="000C6713">
        <w:tc>
          <w:tcPr>
            <w:tcW w:w="3090" w:type="dxa"/>
          </w:tcPr>
          <w:p w14:paraId="65ACBA74" w14:textId="278AAF0C" w:rsidR="000C6713" w:rsidRPr="00210BB6" w:rsidRDefault="000C6713" w:rsidP="000C6713">
            <w:pPr>
              <w:tabs>
                <w:tab w:val="left" w:pos="-900"/>
                <w:tab w:val="left" w:pos="-851"/>
              </w:tabs>
              <w:ind w:right="-5"/>
              <w:jc w:val="both"/>
              <w:rPr>
                <w:sz w:val="22"/>
                <w:szCs w:val="22"/>
              </w:rPr>
            </w:pPr>
            <w:r w:rsidRPr="00210BB6">
              <w:rPr>
                <w:sz w:val="24"/>
                <w:szCs w:val="24"/>
              </w:rPr>
              <w:t>SOLARIS URBINO 18 CNG</w:t>
            </w:r>
          </w:p>
        </w:tc>
        <w:tc>
          <w:tcPr>
            <w:tcW w:w="1973" w:type="dxa"/>
          </w:tcPr>
          <w:p w14:paraId="2E79DD7E" w14:textId="68461D40"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1432ED17" w14:textId="27B9AC89" w:rsidR="000C6713" w:rsidRPr="00210BB6" w:rsidRDefault="000C6713" w:rsidP="000C6713">
            <w:pPr>
              <w:tabs>
                <w:tab w:val="left" w:pos="-900"/>
                <w:tab w:val="left" w:pos="-851"/>
              </w:tabs>
              <w:ind w:right="-5"/>
              <w:jc w:val="center"/>
              <w:rPr>
                <w:sz w:val="22"/>
                <w:szCs w:val="22"/>
              </w:rPr>
            </w:pPr>
            <w:r w:rsidRPr="00210BB6">
              <w:rPr>
                <w:sz w:val="22"/>
                <w:szCs w:val="22"/>
              </w:rPr>
              <w:t>15</w:t>
            </w:r>
          </w:p>
        </w:tc>
        <w:tc>
          <w:tcPr>
            <w:tcW w:w="2308" w:type="dxa"/>
          </w:tcPr>
          <w:p w14:paraId="00BE3552" w14:textId="550B2E5D"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5C17AB75" w14:textId="77777777" w:rsidTr="000C6713">
        <w:tc>
          <w:tcPr>
            <w:tcW w:w="3090" w:type="dxa"/>
          </w:tcPr>
          <w:p w14:paraId="18D09D94" w14:textId="35DA1286" w:rsidR="000C6713" w:rsidRPr="00210BB6" w:rsidRDefault="000C6713" w:rsidP="000C6713">
            <w:pPr>
              <w:tabs>
                <w:tab w:val="left" w:pos="-900"/>
                <w:tab w:val="left" w:pos="-851"/>
              </w:tabs>
              <w:ind w:right="-5"/>
              <w:jc w:val="both"/>
              <w:rPr>
                <w:sz w:val="24"/>
                <w:szCs w:val="24"/>
              </w:rPr>
            </w:pPr>
            <w:r w:rsidRPr="00210BB6">
              <w:rPr>
                <w:sz w:val="24"/>
                <w:szCs w:val="24"/>
              </w:rPr>
              <w:t>SOLARIS URBINO 12</w:t>
            </w:r>
          </w:p>
        </w:tc>
        <w:tc>
          <w:tcPr>
            <w:tcW w:w="1973" w:type="dxa"/>
          </w:tcPr>
          <w:p w14:paraId="163A0691" w14:textId="64DD1942"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vAlign w:val="center"/>
          </w:tcPr>
          <w:p w14:paraId="4B1AAD4F" w14:textId="1995053F" w:rsidR="000C6713" w:rsidRPr="00210BB6" w:rsidRDefault="0044011D" w:rsidP="000C6713">
            <w:pPr>
              <w:tabs>
                <w:tab w:val="left" w:pos="-900"/>
                <w:tab w:val="left" w:pos="-851"/>
              </w:tabs>
              <w:ind w:right="-5"/>
              <w:jc w:val="center"/>
              <w:rPr>
                <w:sz w:val="22"/>
                <w:szCs w:val="22"/>
              </w:rPr>
            </w:pPr>
            <w:r>
              <w:rPr>
                <w:sz w:val="22"/>
                <w:szCs w:val="22"/>
              </w:rPr>
              <w:t>23</w:t>
            </w:r>
          </w:p>
        </w:tc>
        <w:tc>
          <w:tcPr>
            <w:tcW w:w="2308" w:type="dxa"/>
          </w:tcPr>
          <w:p w14:paraId="59779839" w14:textId="28FE8A44" w:rsidR="000C6713" w:rsidRPr="00210BB6" w:rsidRDefault="000C6713" w:rsidP="000C6713">
            <w:pPr>
              <w:tabs>
                <w:tab w:val="left" w:pos="-900"/>
                <w:tab w:val="left" w:pos="-851"/>
              </w:tabs>
              <w:ind w:right="-5"/>
              <w:jc w:val="right"/>
              <w:rPr>
                <w:sz w:val="22"/>
                <w:szCs w:val="22"/>
              </w:rPr>
            </w:pPr>
            <w:r w:rsidRPr="00CE1626">
              <w:rPr>
                <w:i/>
                <w:color w:val="00B0F0"/>
                <w:sz w:val="22"/>
                <w:szCs w:val="22"/>
              </w:rPr>
              <w:t>Doplní účastník</w:t>
            </w:r>
          </w:p>
        </w:tc>
      </w:tr>
      <w:tr w:rsidR="000C6713" w:rsidRPr="00210BB6" w14:paraId="11CC3B44" w14:textId="77777777" w:rsidTr="00A6535B">
        <w:tc>
          <w:tcPr>
            <w:tcW w:w="3090" w:type="dxa"/>
          </w:tcPr>
          <w:p w14:paraId="631AD9B8" w14:textId="02D19F41" w:rsidR="000C6713" w:rsidRPr="00210BB6" w:rsidRDefault="000C6713" w:rsidP="000C6713">
            <w:pPr>
              <w:tabs>
                <w:tab w:val="left" w:pos="-900"/>
                <w:tab w:val="left" w:pos="-851"/>
              </w:tabs>
              <w:ind w:right="-5"/>
              <w:jc w:val="both"/>
              <w:rPr>
                <w:sz w:val="22"/>
                <w:szCs w:val="22"/>
              </w:rPr>
            </w:pPr>
            <w:r w:rsidRPr="00210BB6">
              <w:rPr>
                <w:sz w:val="22"/>
                <w:szCs w:val="22"/>
              </w:rPr>
              <w:lastRenderedPageBreak/>
              <w:t>Cena celkem za všechn</w:t>
            </w:r>
            <w:r>
              <w:rPr>
                <w:sz w:val="22"/>
                <w:szCs w:val="22"/>
              </w:rPr>
              <w:t>a</w:t>
            </w:r>
            <w:r w:rsidRPr="00210BB6">
              <w:rPr>
                <w:sz w:val="22"/>
                <w:szCs w:val="22"/>
              </w:rPr>
              <w:t xml:space="preserve"> vozidla</w:t>
            </w:r>
          </w:p>
        </w:tc>
        <w:tc>
          <w:tcPr>
            <w:tcW w:w="1973" w:type="dxa"/>
            <w:shd w:val="clear" w:color="auto" w:fill="A6A6A6" w:themeFill="background1" w:themeFillShade="A6"/>
          </w:tcPr>
          <w:p w14:paraId="181F5325" w14:textId="688CF672" w:rsidR="000C6713" w:rsidRPr="00210BB6" w:rsidRDefault="000C6713" w:rsidP="000C6713">
            <w:pPr>
              <w:tabs>
                <w:tab w:val="left" w:pos="-900"/>
                <w:tab w:val="left" w:pos="-851"/>
              </w:tabs>
              <w:ind w:right="-5"/>
              <w:jc w:val="right"/>
              <w:rPr>
                <w:sz w:val="22"/>
                <w:szCs w:val="22"/>
              </w:rPr>
            </w:pPr>
            <w:r w:rsidRPr="006C3E8F">
              <w:rPr>
                <w:i/>
                <w:color w:val="00B0F0"/>
                <w:sz w:val="22"/>
                <w:szCs w:val="22"/>
              </w:rPr>
              <w:t>Doplní účastník</w:t>
            </w:r>
          </w:p>
        </w:tc>
        <w:tc>
          <w:tcPr>
            <w:tcW w:w="964" w:type="dxa"/>
            <w:shd w:val="clear" w:color="auto" w:fill="A6A6A6" w:themeFill="background1" w:themeFillShade="A6"/>
            <w:vAlign w:val="center"/>
          </w:tcPr>
          <w:p w14:paraId="04C56A1E" w14:textId="2029E84D" w:rsidR="000C6713" w:rsidRPr="00210BB6" w:rsidRDefault="000C6713" w:rsidP="000C6713">
            <w:pPr>
              <w:tabs>
                <w:tab w:val="left" w:pos="-900"/>
                <w:tab w:val="left" w:pos="-851"/>
              </w:tabs>
              <w:ind w:right="-5"/>
              <w:jc w:val="center"/>
              <w:rPr>
                <w:sz w:val="22"/>
                <w:szCs w:val="22"/>
              </w:rPr>
            </w:pPr>
            <w:r>
              <w:rPr>
                <w:sz w:val="22"/>
                <w:szCs w:val="22"/>
              </w:rPr>
              <w:t>143</w:t>
            </w:r>
          </w:p>
        </w:tc>
        <w:tc>
          <w:tcPr>
            <w:tcW w:w="2308" w:type="dxa"/>
          </w:tcPr>
          <w:p w14:paraId="2484B2CD" w14:textId="6D4E9DF8" w:rsidR="000C6713" w:rsidRPr="00210BB6" w:rsidRDefault="000C6713" w:rsidP="000C6713">
            <w:pPr>
              <w:tabs>
                <w:tab w:val="left" w:pos="-900"/>
                <w:tab w:val="left" w:pos="-851"/>
              </w:tabs>
              <w:ind w:right="-5"/>
              <w:jc w:val="right"/>
              <w:rPr>
                <w:b/>
                <w:sz w:val="22"/>
                <w:szCs w:val="22"/>
              </w:rPr>
            </w:pPr>
            <w:r w:rsidRPr="00CE1626">
              <w:rPr>
                <w:i/>
                <w:color w:val="00B0F0"/>
                <w:sz w:val="22"/>
                <w:szCs w:val="22"/>
              </w:rPr>
              <w:t>Doplní účastník</w:t>
            </w:r>
          </w:p>
        </w:tc>
      </w:tr>
      <w:bookmarkEnd w:id="3"/>
    </w:tbl>
    <w:p w14:paraId="630A5C8B" w14:textId="77777777" w:rsidR="007179C0" w:rsidRPr="00210BB6" w:rsidRDefault="007179C0" w:rsidP="007179C0">
      <w:pPr>
        <w:tabs>
          <w:tab w:val="left" w:pos="-900"/>
          <w:tab w:val="left" w:pos="-851"/>
        </w:tabs>
        <w:ind w:right="-5"/>
        <w:jc w:val="both"/>
        <w:rPr>
          <w:sz w:val="22"/>
          <w:szCs w:val="22"/>
        </w:rPr>
      </w:pPr>
    </w:p>
    <w:p w14:paraId="060C8654" w14:textId="38D1A26B" w:rsidR="00115E00" w:rsidRPr="008D4458" w:rsidRDefault="00115E00" w:rsidP="008D4458">
      <w:pPr>
        <w:pStyle w:val="rove2"/>
        <w:widowControl w:val="0"/>
        <w:numPr>
          <w:ilvl w:val="0"/>
          <w:numId w:val="27"/>
        </w:numPr>
        <w:tabs>
          <w:tab w:val="left" w:leader="dot" w:pos="7655"/>
        </w:tabs>
        <w:ind w:left="993" w:hanging="284"/>
        <w:rPr>
          <w:b/>
          <w:sz w:val="22"/>
          <w:szCs w:val="22"/>
        </w:rPr>
      </w:pPr>
      <w:r w:rsidRPr="00210BB6">
        <w:rPr>
          <w:b/>
          <w:sz w:val="22"/>
          <w:szCs w:val="22"/>
        </w:rPr>
        <w:t>SW</w:t>
      </w:r>
      <w:r w:rsidR="00124E37" w:rsidRPr="00210BB6">
        <w:rPr>
          <w:b/>
          <w:sz w:val="22"/>
          <w:szCs w:val="22"/>
        </w:rPr>
        <w:t xml:space="preserve"> (licence)</w:t>
      </w:r>
      <w:r w:rsidRPr="00210BB6">
        <w:rPr>
          <w:b/>
          <w:sz w:val="22"/>
          <w:szCs w:val="22"/>
        </w:rPr>
        <w:t xml:space="preserve"> pro</w:t>
      </w:r>
      <w:r w:rsidR="00D12C1A">
        <w:rPr>
          <w:b/>
          <w:sz w:val="22"/>
          <w:szCs w:val="22"/>
        </w:rPr>
        <w:t xml:space="preserve"> správu a</w:t>
      </w:r>
      <w:r w:rsidRPr="00210BB6">
        <w:rPr>
          <w:b/>
          <w:sz w:val="22"/>
          <w:szCs w:val="22"/>
        </w:rPr>
        <w:t xml:space="preserve"> </w:t>
      </w:r>
      <w:r w:rsidR="00AB3364">
        <w:rPr>
          <w:b/>
          <w:sz w:val="22"/>
          <w:szCs w:val="22"/>
        </w:rPr>
        <w:t xml:space="preserve">obsluhu </w:t>
      </w:r>
      <w:r w:rsidR="0021314D">
        <w:rPr>
          <w:b/>
          <w:sz w:val="22"/>
          <w:szCs w:val="22"/>
        </w:rPr>
        <w:t>kamerového systému</w:t>
      </w:r>
      <w:r w:rsidR="00D12C1A">
        <w:rPr>
          <w:b/>
          <w:sz w:val="22"/>
          <w:szCs w:val="22"/>
        </w:rPr>
        <w:t xml:space="preserve"> a pro</w:t>
      </w:r>
      <w:r w:rsidR="00AB3364">
        <w:rPr>
          <w:b/>
          <w:sz w:val="22"/>
          <w:szCs w:val="22"/>
        </w:rPr>
        <w:t xml:space="preserve"> stahování a přehrávání záznamů</w:t>
      </w:r>
      <w:r w:rsidR="00CF446E">
        <w:rPr>
          <w:b/>
          <w:sz w:val="22"/>
          <w:szCs w:val="22"/>
        </w:rPr>
        <w:t xml:space="preserve"> vč. </w:t>
      </w:r>
      <w:proofErr w:type="spellStart"/>
      <w:r w:rsidR="00CF446E">
        <w:rPr>
          <w:b/>
          <w:sz w:val="22"/>
          <w:szCs w:val="22"/>
        </w:rPr>
        <w:t>maintenance</w:t>
      </w:r>
      <w:proofErr w:type="spellEnd"/>
      <w:r w:rsidR="002C249C">
        <w:rPr>
          <w:b/>
          <w:sz w:val="22"/>
          <w:szCs w:val="22"/>
        </w:rPr>
        <w:t xml:space="preserve"> a</w:t>
      </w:r>
      <w:r w:rsidR="002C249C" w:rsidRPr="002C249C">
        <w:rPr>
          <w:b/>
          <w:sz w:val="22"/>
          <w:szCs w:val="22"/>
        </w:rPr>
        <w:t xml:space="preserve"> </w:t>
      </w:r>
      <w:r w:rsidR="002C249C">
        <w:rPr>
          <w:b/>
          <w:sz w:val="22"/>
          <w:szCs w:val="22"/>
        </w:rPr>
        <w:t>u</w:t>
      </w:r>
      <w:r w:rsidR="002C249C" w:rsidRPr="002C249C">
        <w:rPr>
          <w:b/>
          <w:sz w:val="22"/>
          <w:szCs w:val="22"/>
        </w:rPr>
        <w:t xml:space="preserve">pdate i </w:t>
      </w:r>
      <w:r w:rsidR="002C249C">
        <w:rPr>
          <w:b/>
          <w:sz w:val="22"/>
          <w:szCs w:val="22"/>
        </w:rPr>
        <w:t>u</w:t>
      </w:r>
      <w:r w:rsidR="002C249C" w:rsidRPr="002C249C">
        <w:rPr>
          <w:b/>
          <w:sz w:val="22"/>
          <w:szCs w:val="22"/>
        </w:rPr>
        <w:t>pgrade</w:t>
      </w:r>
      <w:r w:rsidR="002C249C">
        <w:rPr>
          <w:b/>
          <w:sz w:val="22"/>
          <w:szCs w:val="22"/>
        </w:rPr>
        <w:t xml:space="preserve"> SW</w:t>
      </w:r>
      <w:r w:rsidR="00CF446E">
        <w:rPr>
          <w:b/>
          <w:sz w:val="22"/>
          <w:szCs w:val="22"/>
        </w:rPr>
        <w:t xml:space="preserve"> po dobu </w:t>
      </w:r>
      <w:r w:rsidR="00AD3286">
        <w:rPr>
          <w:b/>
          <w:sz w:val="22"/>
          <w:szCs w:val="22"/>
        </w:rPr>
        <w:t>záruky</w:t>
      </w:r>
      <w:r w:rsidRPr="00210BB6">
        <w:rPr>
          <w:b/>
          <w:sz w:val="22"/>
          <w:szCs w:val="22"/>
        </w:rPr>
        <w:t xml:space="preserve"> </w:t>
      </w:r>
      <w:r w:rsidR="000C6713" w:rsidRPr="000A18FC">
        <w:rPr>
          <w:i/>
          <w:color w:val="00B0F0"/>
          <w:sz w:val="22"/>
          <w:szCs w:val="22"/>
        </w:rPr>
        <w:t>Doplní účastník</w:t>
      </w:r>
      <w:r w:rsidR="005123F5" w:rsidRPr="00210BB6">
        <w:rPr>
          <w:b/>
          <w:sz w:val="22"/>
          <w:szCs w:val="22"/>
        </w:rPr>
        <w:t>,-</w:t>
      </w:r>
      <w:r w:rsidR="00377CE7" w:rsidRPr="00210BB6">
        <w:rPr>
          <w:b/>
          <w:sz w:val="22"/>
          <w:szCs w:val="22"/>
        </w:rPr>
        <w:t xml:space="preserve"> </w:t>
      </w:r>
      <w:r w:rsidRPr="00210BB6">
        <w:rPr>
          <w:b/>
          <w:sz w:val="22"/>
          <w:szCs w:val="22"/>
        </w:rPr>
        <w:t>Kč</w:t>
      </w:r>
      <w:r w:rsidR="00544A8D" w:rsidRPr="00544A8D">
        <w:rPr>
          <w:b/>
          <w:sz w:val="22"/>
          <w:szCs w:val="22"/>
        </w:rPr>
        <w:t xml:space="preserve"> </w:t>
      </w:r>
      <w:r w:rsidR="00544A8D" w:rsidRPr="00210BB6">
        <w:rPr>
          <w:b/>
          <w:sz w:val="22"/>
          <w:szCs w:val="22"/>
        </w:rPr>
        <w:t>bez DPH</w:t>
      </w:r>
      <w:r w:rsidRPr="008D4458">
        <w:rPr>
          <w:sz w:val="22"/>
          <w:szCs w:val="22"/>
        </w:rPr>
        <w:tab/>
      </w:r>
    </w:p>
    <w:p w14:paraId="2989F4D9" w14:textId="342E38A8" w:rsidR="006966CD" w:rsidRDefault="0080161D" w:rsidP="00544A8D">
      <w:pPr>
        <w:tabs>
          <w:tab w:val="left" w:leader="dot" w:pos="7655"/>
        </w:tabs>
        <w:suppressAutoHyphens/>
        <w:spacing w:before="120"/>
        <w:ind w:left="709" w:right="-5"/>
        <w:jc w:val="both"/>
        <w:rPr>
          <w:b/>
          <w:sz w:val="22"/>
          <w:szCs w:val="22"/>
        </w:rPr>
      </w:pPr>
      <w:r w:rsidRPr="00544A8D">
        <w:rPr>
          <w:b/>
          <w:sz w:val="22"/>
          <w:szCs w:val="22"/>
        </w:rPr>
        <w:t xml:space="preserve">Celková cena za celý předmět plnění </w:t>
      </w:r>
      <w:r w:rsidR="00AB3364" w:rsidRPr="002A22BE">
        <w:rPr>
          <w:b/>
          <w:sz w:val="22"/>
          <w:szCs w:val="22"/>
        </w:rPr>
        <w:t>[</w:t>
      </w:r>
      <w:r w:rsidRPr="00544A8D">
        <w:rPr>
          <w:b/>
          <w:sz w:val="22"/>
          <w:szCs w:val="22"/>
        </w:rPr>
        <w:t>součet a) + b</w:t>
      </w:r>
      <w:r w:rsidR="00411D8D" w:rsidRPr="00544A8D">
        <w:rPr>
          <w:b/>
          <w:sz w:val="22"/>
          <w:szCs w:val="22"/>
        </w:rPr>
        <w:t>)</w:t>
      </w:r>
      <w:r w:rsidR="00AB3364" w:rsidRPr="00544A8D">
        <w:rPr>
          <w:b/>
          <w:sz w:val="22"/>
          <w:szCs w:val="22"/>
        </w:rPr>
        <w:t>]</w:t>
      </w:r>
      <w:r w:rsidR="00543803" w:rsidRPr="00544A8D">
        <w:rPr>
          <w:b/>
          <w:sz w:val="22"/>
          <w:szCs w:val="22"/>
        </w:rPr>
        <w:t xml:space="preserve"> </w:t>
      </w:r>
      <w:r w:rsidR="000C6713" w:rsidRPr="000A18FC">
        <w:rPr>
          <w:i/>
          <w:color w:val="00B0F0"/>
          <w:sz w:val="22"/>
          <w:szCs w:val="22"/>
        </w:rPr>
        <w:t>Doplní účastník</w:t>
      </w:r>
      <w:r w:rsidR="006551EF" w:rsidRPr="00544A8D">
        <w:rPr>
          <w:b/>
          <w:sz w:val="22"/>
          <w:szCs w:val="22"/>
        </w:rPr>
        <w:t>,- </w:t>
      </w:r>
      <w:r w:rsidR="00544A8D" w:rsidRPr="00DC3D5B">
        <w:rPr>
          <w:b/>
          <w:sz w:val="22"/>
          <w:szCs w:val="22"/>
        </w:rPr>
        <w:t>Kč bez DPH</w:t>
      </w:r>
      <w:r w:rsidR="00544A8D" w:rsidRPr="00544A8D">
        <w:rPr>
          <w:b/>
          <w:sz w:val="22"/>
          <w:szCs w:val="22"/>
        </w:rPr>
        <w:t xml:space="preserve"> </w:t>
      </w:r>
    </w:p>
    <w:p w14:paraId="485B1484" w14:textId="408A91A0" w:rsidR="008E7DE9" w:rsidRPr="00544A8D" w:rsidRDefault="008E7DE9" w:rsidP="00544A8D">
      <w:pPr>
        <w:tabs>
          <w:tab w:val="left" w:leader="dot" w:pos="7655"/>
        </w:tabs>
        <w:suppressAutoHyphens/>
        <w:spacing w:before="120"/>
        <w:ind w:left="709" w:right="-5"/>
        <w:jc w:val="both"/>
        <w:rPr>
          <w:b/>
          <w:sz w:val="22"/>
          <w:szCs w:val="22"/>
        </w:rPr>
      </w:pPr>
      <w:r w:rsidRPr="009301FA">
        <w:rPr>
          <w:color w:val="00B0F0"/>
          <w:sz w:val="22"/>
          <w:szCs w:val="22"/>
        </w:rPr>
        <w:t>(</w:t>
      </w:r>
      <w:r w:rsidRPr="000A18FC">
        <w:rPr>
          <w:i/>
          <w:color w:val="00B0F0"/>
          <w:sz w:val="22"/>
          <w:szCs w:val="22"/>
        </w:rPr>
        <w:t xml:space="preserve">Pozn.: Doplní účastník, poté poznámku smaže. </w:t>
      </w:r>
      <w:r w:rsidRPr="000A18FC">
        <w:rPr>
          <w:b/>
          <w:i/>
          <w:color w:val="00B0F0"/>
          <w:sz w:val="22"/>
          <w:szCs w:val="22"/>
        </w:rPr>
        <w:t>Celková cena v Kč bez DPH je předmětem hodnocení.</w:t>
      </w:r>
      <w:r w:rsidRPr="000A18FC">
        <w:rPr>
          <w:i/>
          <w:color w:val="00B0F0"/>
          <w:sz w:val="22"/>
          <w:szCs w:val="22"/>
        </w:rPr>
        <w:t>)</w:t>
      </w:r>
    </w:p>
    <w:bookmarkEnd w:id="2"/>
    <w:p w14:paraId="2C82E261" w14:textId="77777777" w:rsidR="00111A1D" w:rsidRPr="00210BB6" w:rsidRDefault="002D73DE" w:rsidP="006D1D17">
      <w:pPr>
        <w:pStyle w:val="WW-ZkladntextIMP"/>
        <w:tabs>
          <w:tab w:val="left" w:pos="709"/>
        </w:tabs>
        <w:spacing w:line="240" w:lineRule="auto"/>
        <w:jc w:val="both"/>
        <w:rPr>
          <w:rFonts w:cs="Times New Roman"/>
          <w:color w:val="00B0F0"/>
          <w:sz w:val="22"/>
          <w:szCs w:val="22"/>
        </w:rPr>
      </w:pPr>
      <w:r w:rsidRPr="00210BB6">
        <w:rPr>
          <w:rFonts w:cs="Times New Roman"/>
          <w:sz w:val="22"/>
          <w:szCs w:val="22"/>
        </w:rPr>
        <w:tab/>
      </w:r>
      <w:r w:rsidR="004A265F" w:rsidRPr="00210BB6">
        <w:rPr>
          <w:rFonts w:cs="Times New Roman"/>
          <w:color w:val="00B0F0"/>
          <w:sz w:val="22"/>
          <w:szCs w:val="22"/>
        </w:rPr>
        <w:tab/>
      </w:r>
    </w:p>
    <w:p w14:paraId="62442D46" w14:textId="49EF99D4" w:rsidR="004B2F10" w:rsidRPr="004B2F10" w:rsidRDefault="004B2F10" w:rsidP="004B2F10">
      <w:pPr>
        <w:pStyle w:val="rove2"/>
        <w:widowControl w:val="0"/>
        <w:numPr>
          <w:ilvl w:val="1"/>
          <w:numId w:val="18"/>
        </w:numPr>
        <w:ind w:left="709" w:hanging="709"/>
        <w:rPr>
          <w:sz w:val="22"/>
          <w:szCs w:val="22"/>
        </w:rPr>
      </w:pPr>
      <w:r w:rsidRPr="004B2F10">
        <w:rPr>
          <w:sz w:val="22"/>
          <w:szCs w:val="22"/>
        </w:rPr>
        <w:t>K ceně bez DPH bude připočtena DPH ve výši stanovené platnými právními předpisy.</w:t>
      </w:r>
    </w:p>
    <w:p w14:paraId="05823124" w14:textId="680CB95D" w:rsidR="00117093" w:rsidRPr="00D60E06" w:rsidRDefault="001A0970" w:rsidP="00D60E06">
      <w:pPr>
        <w:pStyle w:val="rove2"/>
        <w:widowControl w:val="0"/>
        <w:numPr>
          <w:ilvl w:val="1"/>
          <w:numId w:val="18"/>
        </w:numPr>
        <w:ind w:left="709" w:hanging="709"/>
        <w:rPr>
          <w:sz w:val="22"/>
          <w:szCs w:val="22"/>
        </w:rPr>
      </w:pPr>
      <w:r w:rsidRPr="00210BB6">
        <w:rPr>
          <w:sz w:val="22"/>
          <w:szCs w:val="22"/>
        </w:rPr>
        <w:t>C</w:t>
      </w:r>
      <w:r w:rsidR="007179C0" w:rsidRPr="00210BB6">
        <w:rPr>
          <w:sz w:val="22"/>
          <w:szCs w:val="22"/>
        </w:rPr>
        <w:t>ena</w:t>
      </w:r>
      <w:r w:rsidRPr="00210BB6">
        <w:rPr>
          <w:sz w:val="22"/>
          <w:szCs w:val="22"/>
        </w:rPr>
        <w:t xml:space="preserve"> díla</w:t>
      </w:r>
      <w:r w:rsidR="007179C0" w:rsidRPr="00210BB6">
        <w:rPr>
          <w:sz w:val="22"/>
          <w:szCs w:val="22"/>
        </w:rPr>
        <w:t xml:space="preserve"> je stanovena jako cena maximálně přípustná za splnění celého předmětu plnění</w:t>
      </w:r>
      <w:r w:rsidR="001F775D" w:rsidRPr="00210BB6">
        <w:rPr>
          <w:sz w:val="22"/>
          <w:szCs w:val="22"/>
        </w:rPr>
        <w:t xml:space="preserve"> dle </w:t>
      </w:r>
      <w:r w:rsidR="002D73DE" w:rsidRPr="00210BB6">
        <w:rPr>
          <w:sz w:val="22"/>
          <w:szCs w:val="22"/>
        </w:rPr>
        <w:br/>
      </w:r>
      <w:r w:rsidR="001F775D" w:rsidRPr="00210BB6">
        <w:rPr>
          <w:sz w:val="22"/>
          <w:szCs w:val="22"/>
        </w:rPr>
        <w:t>této smlouvy, vč. nákladů na</w:t>
      </w:r>
      <w:r w:rsidR="007179C0" w:rsidRPr="00210BB6">
        <w:rPr>
          <w:sz w:val="22"/>
          <w:szCs w:val="22"/>
        </w:rPr>
        <w:t xml:space="preserve"> dopravu a ostatní s tím spojené činnosti v</w:t>
      </w:r>
      <w:r w:rsidR="00F27196" w:rsidRPr="00210BB6">
        <w:rPr>
          <w:sz w:val="22"/>
          <w:szCs w:val="22"/>
        </w:rPr>
        <w:t xml:space="preserve"> plném</w:t>
      </w:r>
      <w:r w:rsidR="007179C0" w:rsidRPr="00210BB6">
        <w:rPr>
          <w:sz w:val="22"/>
          <w:szCs w:val="22"/>
        </w:rPr>
        <w:t> rozsahu do místa uvedeného v </w:t>
      </w:r>
      <w:r w:rsidR="00F91BBE">
        <w:rPr>
          <w:sz w:val="22"/>
          <w:szCs w:val="22"/>
        </w:rPr>
        <w:t>odst</w:t>
      </w:r>
      <w:r w:rsidR="007179C0" w:rsidRPr="00210BB6">
        <w:rPr>
          <w:sz w:val="22"/>
          <w:szCs w:val="22"/>
        </w:rPr>
        <w:t>. 3.1 této smlouvy.</w:t>
      </w:r>
    </w:p>
    <w:p w14:paraId="0495CDBE" w14:textId="0D0D9E2B" w:rsidR="00C3241B" w:rsidRDefault="00862E12" w:rsidP="007720F3">
      <w:pPr>
        <w:widowControl w:val="0"/>
        <w:numPr>
          <w:ilvl w:val="0"/>
          <w:numId w:val="18"/>
        </w:numPr>
        <w:tabs>
          <w:tab w:val="left" w:pos="0"/>
        </w:tabs>
        <w:rPr>
          <w:b/>
          <w:sz w:val="22"/>
          <w:szCs w:val="22"/>
        </w:rPr>
      </w:pPr>
      <w:r w:rsidRPr="00210BB6">
        <w:rPr>
          <w:b/>
          <w:sz w:val="22"/>
          <w:szCs w:val="22"/>
        </w:rPr>
        <w:t>Platební podmínky</w:t>
      </w:r>
    </w:p>
    <w:p w14:paraId="02029279" w14:textId="77777777" w:rsidR="00ED36D4" w:rsidRPr="00210BB6" w:rsidRDefault="008F414A" w:rsidP="00863692">
      <w:pPr>
        <w:pStyle w:val="rove2"/>
        <w:widowControl w:val="0"/>
        <w:numPr>
          <w:ilvl w:val="1"/>
          <w:numId w:val="18"/>
        </w:numPr>
        <w:ind w:left="709" w:hanging="709"/>
        <w:rPr>
          <w:sz w:val="22"/>
          <w:szCs w:val="22"/>
        </w:rPr>
      </w:pPr>
      <w:r w:rsidRPr="00210BB6">
        <w:rPr>
          <w:sz w:val="22"/>
          <w:szCs w:val="22"/>
        </w:rPr>
        <w:t xml:space="preserve">Objednatel </w:t>
      </w:r>
      <w:r w:rsidR="00ED36D4" w:rsidRPr="00210BB6">
        <w:rPr>
          <w:sz w:val="22"/>
          <w:szCs w:val="22"/>
        </w:rPr>
        <w:t>na předmět plnění této smlouvy neposkytuje zálohy.</w:t>
      </w:r>
    </w:p>
    <w:p w14:paraId="0E0DE91E" w14:textId="569183E5" w:rsidR="00A64943" w:rsidRPr="0021314D" w:rsidRDefault="008F414A" w:rsidP="0021314D">
      <w:pPr>
        <w:pStyle w:val="rove2"/>
        <w:widowControl w:val="0"/>
        <w:numPr>
          <w:ilvl w:val="1"/>
          <w:numId w:val="18"/>
        </w:numPr>
        <w:ind w:left="709" w:hanging="709"/>
        <w:rPr>
          <w:sz w:val="22"/>
          <w:szCs w:val="22"/>
        </w:rPr>
      </w:pPr>
      <w:r w:rsidRPr="00210BB6">
        <w:rPr>
          <w:sz w:val="22"/>
          <w:szCs w:val="22"/>
        </w:rPr>
        <w:t xml:space="preserve">Objednatel </w:t>
      </w:r>
      <w:r w:rsidR="00862E12" w:rsidRPr="00210BB6">
        <w:rPr>
          <w:sz w:val="22"/>
          <w:szCs w:val="22"/>
        </w:rPr>
        <w:t xml:space="preserve">se podpisem této smlouvy zavazuje zaplatit </w:t>
      </w:r>
      <w:r w:rsidR="00F91BBE">
        <w:rPr>
          <w:sz w:val="22"/>
          <w:szCs w:val="22"/>
        </w:rPr>
        <w:t>Z</w:t>
      </w:r>
      <w:r w:rsidRPr="00210BB6">
        <w:rPr>
          <w:sz w:val="22"/>
          <w:szCs w:val="22"/>
        </w:rPr>
        <w:t xml:space="preserve">hotoviteli </w:t>
      </w:r>
      <w:r w:rsidR="00862E12" w:rsidRPr="00210BB6">
        <w:rPr>
          <w:sz w:val="22"/>
          <w:szCs w:val="22"/>
        </w:rPr>
        <w:t>za poskytnuté plnění cenu, a to v rozsahu a za podmínek v této smlouvě</w:t>
      </w:r>
      <w:r w:rsidR="001A0970" w:rsidRPr="00210BB6">
        <w:rPr>
          <w:sz w:val="22"/>
          <w:szCs w:val="22"/>
        </w:rPr>
        <w:t xml:space="preserve"> </w:t>
      </w:r>
      <w:r w:rsidR="00862E12" w:rsidRPr="00210BB6">
        <w:rPr>
          <w:sz w:val="22"/>
          <w:szCs w:val="22"/>
        </w:rPr>
        <w:t xml:space="preserve">stanovených a poskytnout </w:t>
      </w:r>
      <w:r w:rsidRPr="00210BB6">
        <w:rPr>
          <w:sz w:val="22"/>
          <w:szCs w:val="22"/>
        </w:rPr>
        <w:t xml:space="preserve">Zhotoviteli </w:t>
      </w:r>
      <w:r w:rsidR="00862E12" w:rsidRPr="00210BB6">
        <w:rPr>
          <w:sz w:val="22"/>
          <w:szCs w:val="22"/>
        </w:rPr>
        <w:t xml:space="preserve">součinnost nezbytnou pro řádné splnění povinností </w:t>
      </w:r>
      <w:r w:rsidRPr="00210BB6">
        <w:rPr>
          <w:sz w:val="22"/>
          <w:szCs w:val="22"/>
        </w:rPr>
        <w:t xml:space="preserve">Zhotovitele </w:t>
      </w:r>
      <w:r w:rsidR="00862E12" w:rsidRPr="00210BB6">
        <w:rPr>
          <w:sz w:val="22"/>
          <w:szCs w:val="22"/>
        </w:rPr>
        <w:t>dle této smlouvy.</w:t>
      </w:r>
    </w:p>
    <w:p w14:paraId="6F866923" w14:textId="77777777" w:rsidR="0021314D" w:rsidRDefault="008F414A" w:rsidP="00723F8D">
      <w:pPr>
        <w:pStyle w:val="rove2"/>
        <w:widowControl w:val="0"/>
        <w:numPr>
          <w:ilvl w:val="1"/>
          <w:numId w:val="18"/>
        </w:numPr>
        <w:ind w:left="709" w:hanging="709"/>
        <w:rPr>
          <w:sz w:val="22"/>
          <w:szCs w:val="22"/>
        </w:rPr>
      </w:pPr>
      <w:r w:rsidRPr="00210BB6">
        <w:rPr>
          <w:sz w:val="22"/>
          <w:szCs w:val="22"/>
        </w:rPr>
        <w:t xml:space="preserve">Objednatel </w:t>
      </w:r>
      <w:r w:rsidR="00ED36D4" w:rsidRPr="00210BB6">
        <w:rPr>
          <w:sz w:val="22"/>
          <w:szCs w:val="22"/>
        </w:rPr>
        <w:t>zaplatí cenu</w:t>
      </w:r>
      <w:r w:rsidR="001A0970" w:rsidRPr="00210BB6">
        <w:rPr>
          <w:sz w:val="22"/>
          <w:szCs w:val="22"/>
        </w:rPr>
        <w:t xml:space="preserve"> díla</w:t>
      </w:r>
      <w:r w:rsidR="00ED36D4" w:rsidRPr="00210BB6">
        <w:rPr>
          <w:sz w:val="22"/>
          <w:szCs w:val="22"/>
        </w:rPr>
        <w:t xml:space="preserve"> na základě faktur</w:t>
      </w:r>
      <w:r w:rsidR="001A0970" w:rsidRPr="00210BB6">
        <w:rPr>
          <w:sz w:val="22"/>
          <w:szCs w:val="22"/>
        </w:rPr>
        <w:t xml:space="preserve"> – daňových dokladů</w:t>
      </w:r>
      <w:r w:rsidR="00ED36D4" w:rsidRPr="00210BB6">
        <w:rPr>
          <w:sz w:val="22"/>
          <w:szCs w:val="22"/>
        </w:rPr>
        <w:t xml:space="preserve">. </w:t>
      </w:r>
      <w:r w:rsidRPr="00210BB6">
        <w:rPr>
          <w:sz w:val="22"/>
          <w:szCs w:val="22"/>
        </w:rPr>
        <w:t xml:space="preserve">Zhotovitel </w:t>
      </w:r>
      <w:r w:rsidR="00ED36D4" w:rsidRPr="00210BB6">
        <w:rPr>
          <w:sz w:val="22"/>
          <w:szCs w:val="22"/>
        </w:rPr>
        <w:t xml:space="preserve">vystaví </w:t>
      </w:r>
      <w:r w:rsidR="00AB7551">
        <w:rPr>
          <w:sz w:val="22"/>
          <w:szCs w:val="22"/>
        </w:rPr>
        <w:br/>
      </w:r>
      <w:r w:rsidR="00ED36D4" w:rsidRPr="00210BB6">
        <w:rPr>
          <w:sz w:val="22"/>
          <w:szCs w:val="22"/>
        </w:rPr>
        <w:t>za všechn</w:t>
      </w:r>
      <w:r w:rsidR="00AB7551">
        <w:rPr>
          <w:sz w:val="22"/>
          <w:szCs w:val="22"/>
        </w:rPr>
        <w:t>a</w:t>
      </w:r>
      <w:r w:rsidR="00ED36D4" w:rsidRPr="00210BB6">
        <w:rPr>
          <w:sz w:val="22"/>
          <w:szCs w:val="22"/>
        </w:rPr>
        <w:t xml:space="preserve"> </w:t>
      </w:r>
      <w:r w:rsidRPr="00210BB6">
        <w:rPr>
          <w:sz w:val="22"/>
          <w:szCs w:val="22"/>
        </w:rPr>
        <w:t xml:space="preserve">Objednatelem </w:t>
      </w:r>
      <w:r w:rsidR="00ED36D4" w:rsidRPr="00210BB6">
        <w:rPr>
          <w:sz w:val="22"/>
          <w:szCs w:val="22"/>
        </w:rPr>
        <w:t>zpět převzatá vozidla</w:t>
      </w:r>
      <w:r w:rsidR="006D1D17" w:rsidRPr="00210BB6">
        <w:rPr>
          <w:sz w:val="22"/>
          <w:szCs w:val="22"/>
        </w:rPr>
        <w:t xml:space="preserve"> dovybavená kamerovým systémem</w:t>
      </w:r>
      <w:r w:rsidR="00ED36D4" w:rsidRPr="00210BB6">
        <w:rPr>
          <w:sz w:val="22"/>
          <w:szCs w:val="22"/>
        </w:rPr>
        <w:t xml:space="preserve"> v průběhu jednoho kalendářního měsíce</w:t>
      </w:r>
      <w:r w:rsidR="001A0970" w:rsidRPr="00210BB6">
        <w:rPr>
          <w:sz w:val="22"/>
          <w:szCs w:val="22"/>
        </w:rPr>
        <w:t xml:space="preserve"> (dílčí </w:t>
      </w:r>
      <w:r w:rsidR="001E08E6" w:rsidRPr="00210BB6">
        <w:rPr>
          <w:sz w:val="22"/>
          <w:szCs w:val="22"/>
        </w:rPr>
        <w:t xml:space="preserve">plnění </w:t>
      </w:r>
      <w:r w:rsidR="001A0970" w:rsidRPr="00210BB6">
        <w:rPr>
          <w:sz w:val="22"/>
          <w:szCs w:val="22"/>
        </w:rPr>
        <w:t>díla)</w:t>
      </w:r>
      <w:r w:rsidR="00ED36D4" w:rsidRPr="00210BB6">
        <w:rPr>
          <w:sz w:val="22"/>
          <w:szCs w:val="22"/>
        </w:rPr>
        <w:t xml:space="preserve"> fakturu. Fakturu je </w:t>
      </w:r>
      <w:r w:rsidRPr="00210BB6">
        <w:rPr>
          <w:sz w:val="22"/>
          <w:szCs w:val="22"/>
        </w:rPr>
        <w:t xml:space="preserve">zhotovitel </w:t>
      </w:r>
      <w:r w:rsidR="00ED36D4" w:rsidRPr="00210BB6">
        <w:rPr>
          <w:sz w:val="22"/>
          <w:szCs w:val="22"/>
        </w:rPr>
        <w:t>povinen vystavit ve lhůtě</w:t>
      </w:r>
      <w:r w:rsidR="001A0970" w:rsidRPr="00210BB6">
        <w:rPr>
          <w:sz w:val="22"/>
          <w:szCs w:val="22"/>
        </w:rPr>
        <w:t xml:space="preserve"> nejpozději</w:t>
      </w:r>
      <w:r w:rsidR="00ED36D4" w:rsidRPr="00210BB6">
        <w:rPr>
          <w:sz w:val="22"/>
          <w:szCs w:val="22"/>
        </w:rPr>
        <w:t xml:space="preserve"> do </w:t>
      </w:r>
      <w:r w:rsidR="001A0970" w:rsidRPr="00210BB6">
        <w:rPr>
          <w:sz w:val="22"/>
          <w:szCs w:val="22"/>
        </w:rPr>
        <w:t xml:space="preserve">15 </w:t>
      </w:r>
      <w:r w:rsidR="00ED36D4" w:rsidRPr="00210BB6">
        <w:rPr>
          <w:sz w:val="22"/>
          <w:szCs w:val="22"/>
        </w:rPr>
        <w:t xml:space="preserve">dnů </w:t>
      </w:r>
      <w:r w:rsidR="001E08E6" w:rsidRPr="00210BB6">
        <w:rPr>
          <w:sz w:val="22"/>
          <w:szCs w:val="22"/>
        </w:rPr>
        <w:t>ode dne uskutečnění zdanitelného plnění</w:t>
      </w:r>
      <w:r w:rsidR="00ED36D4" w:rsidRPr="00210BB6">
        <w:rPr>
          <w:sz w:val="22"/>
          <w:szCs w:val="22"/>
        </w:rPr>
        <w:t xml:space="preserve">, </w:t>
      </w:r>
      <w:r w:rsidR="001E08E6" w:rsidRPr="00210BB6">
        <w:rPr>
          <w:sz w:val="22"/>
          <w:szCs w:val="22"/>
        </w:rPr>
        <w:t xml:space="preserve">tímto dnem bude poslední kalendářní den měsíce, </w:t>
      </w:r>
      <w:r w:rsidR="00ED36D4" w:rsidRPr="00210BB6">
        <w:rPr>
          <w:sz w:val="22"/>
          <w:szCs w:val="22"/>
        </w:rPr>
        <w:t xml:space="preserve">ve kterém došlo k předání a převzetí </w:t>
      </w:r>
      <w:r w:rsidR="001A0970" w:rsidRPr="00210BB6">
        <w:rPr>
          <w:sz w:val="22"/>
          <w:szCs w:val="22"/>
        </w:rPr>
        <w:t>dílčí</w:t>
      </w:r>
      <w:r w:rsidR="001E08E6" w:rsidRPr="00210BB6">
        <w:rPr>
          <w:sz w:val="22"/>
          <w:szCs w:val="22"/>
        </w:rPr>
        <w:t>ho plnění</w:t>
      </w:r>
      <w:r w:rsidR="001A0970" w:rsidRPr="00210BB6">
        <w:rPr>
          <w:sz w:val="22"/>
          <w:szCs w:val="22"/>
        </w:rPr>
        <w:t xml:space="preserve"> díla</w:t>
      </w:r>
      <w:r w:rsidR="00ED36D4" w:rsidRPr="00210BB6">
        <w:rPr>
          <w:sz w:val="22"/>
          <w:szCs w:val="22"/>
        </w:rPr>
        <w:t xml:space="preserve">. </w:t>
      </w:r>
    </w:p>
    <w:p w14:paraId="02DFA2C6" w14:textId="2C227965" w:rsidR="00172B04" w:rsidRDefault="00ED36D4" w:rsidP="00723F8D">
      <w:pPr>
        <w:pStyle w:val="rove2"/>
        <w:widowControl w:val="0"/>
        <w:numPr>
          <w:ilvl w:val="1"/>
          <w:numId w:val="18"/>
        </w:numPr>
        <w:ind w:left="709" w:hanging="709"/>
        <w:rPr>
          <w:sz w:val="22"/>
          <w:szCs w:val="22"/>
        </w:rPr>
      </w:pPr>
      <w:r w:rsidRPr="00210BB6">
        <w:rPr>
          <w:sz w:val="22"/>
          <w:szCs w:val="22"/>
        </w:rPr>
        <w:t>Faktura musí mít náležitosti daňového dokladu. Faktura musí obsahovat rovněž číslo související obchodní smlouvy, které jí by</w:t>
      </w:r>
      <w:r w:rsidR="008F414A" w:rsidRPr="00210BB6">
        <w:rPr>
          <w:sz w:val="22"/>
          <w:szCs w:val="22"/>
        </w:rPr>
        <w:t>lo</w:t>
      </w:r>
      <w:r w:rsidRPr="00210BB6">
        <w:rPr>
          <w:sz w:val="22"/>
          <w:szCs w:val="22"/>
        </w:rPr>
        <w:t xml:space="preserve"> přiděleno </w:t>
      </w:r>
      <w:r w:rsidR="001D7D77">
        <w:rPr>
          <w:sz w:val="22"/>
          <w:szCs w:val="22"/>
        </w:rPr>
        <w:t>O</w:t>
      </w:r>
      <w:r w:rsidR="008F414A" w:rsidRPr="00210BB6">
        <w:rPr>
          <w:sz w:val="22"/>
          <w:szCs w:val="22"/>
        </w:rPr>
        <w:t>bjednatelem</w:t>
      </w:r>
      <w:r w:rsidRPr="00210BB6">
        <w:rPr>
          <w:sz w:val="22"/>
          <w:szCs w:val="22"/>
        </w:rPr>
        <w:t>.</w:t>
      </w:r>
    </w:p>
    <w:p w14:paraId="30F7289D" w14:textId="1AEB2449" w:rsidR="00172B04" w:rsidRPr="00723F8D" w:rsidRDefault="00172B04" w:rsidP="00723F8D">
      <w:pPr>
        <w:pStyle w:val="rove2"/>
        <w:widowControl w:val="0"/>
        <w:numPr>
          <w:ilvl w:val="1"/>
          <w:numId w:val="18"/>
        </w:numPr>
        <w:ind w:left="709" w:hanging="709"/>
        <w:rPr>
          <w:sz w:val="22"/>
          <w:szCs w:val="22"/>
        </w:rPr>
      </w:pPr>
      <w:r w:rsidRPr="00723F8D">
        <w:rPr>
          <w:sz w:val="22"/>
          <w:szCs w:val="22"/>
        </w:rPr>
        <w:t xml:space="preserve">Smluvní strany se dohodly na platbách formou bezhotovostního bankovního převodu na bankovní účty uvedené ve fakturách (daňových dokladech). Za správnost údajů o svém účtu odpovídá </w:t>
      </w:r>
      <w:r w:rsidR="001D7D77">
        <w:rPr>
          <w:sz w:val="22"/>
          <w:szCs w:val="22"/>
        </w:rPr>
        <w:t>Z</w:t>
      </w:r>
      <w:r w:rsidRPr="00723F8D">
        <w:rPr>
          <w:sz w:val="22"/>
          <w:szCs w:val="22"/>
        </w:rPr>
        <w:t>hotovitel.</w:t>
      </w:r>
      <w:r w:rsidR="00140267">
        <w:rPr>
          <w:sz w:val="22"/>
          <w:szCs w:val="22"/>
        </w:rPr>
        <w:t xml:space="preserve"> </w:t>
      </w:r>
      <w:r w:rsidRPr="00723F8D">
        <w:rPr>
          <w:sz w:val="22"/>
          <w:szCs w:val="22"/>
        </w:rPr>
        <w:t xml:space="preserve">Bankovní účet, na který bude </w:t>
      </w:r>
      <w:r w:rsidR="001D7D77">
        <w:rPr>
          <w:sz w:val="22"/>
          <w:szCs w:val="22"/>
        </w:rPr>
        <w:t>O</w:t>
      </w:r>
      <w:r w:rsidRPr="00723F8D">
        <w:rPr>
          <w:sz w:val="22"/>
          <w:szCs w:val="22"/>
        </w:rPr>
        <w:t xml:space="preserve">bjednatelem placeno, musí být vždy bankovním účtem </w:t>
      </w:r>
      <w:r w:rsidR="001D7D77">
        <w:rPr>
          <w:sz w:val="22"/>
          <w:szCs w:val="22"/>
        </w:rPr>
        <w:t>Z</w:t>
      </w:r>
      <w:r w:rsidRPr="00723F8D">
        <w:rPr>
          <w:sz w:val="22"/>
          <w:szCs w:val="22"/>
        </w:rPr>
        <w:t xml:space="preserve">hotovitele. </w:t>
      </w:r>
      <w:r w:rsidR="00B4153E">
        <w:rPr>
          <w:sz w:val="22"/>
          <w:szCs w:val="22"/>
        </w:rPr>
        <w:t>V případě změny čísla bankovního účtu postačuje písemné sdělení druhé smluvní straně a není potřeba uzavírat dodatek k této smlouvě.</w:t>
      </w:r>
    </w:p>
    <w:p w14:paraId="34F0B4D9" w14:textId="277DCDA5" w:rsidR="003E0619" w:rsidRPr="00AB3364" w:rsidRDefault="0080161D" w:rsidP="005D45CE">
      <w:pPr>
        <w:pStyle w:val="rove2"/>
        <w:widowControl w:val="0"/>
        <w:numPr>
          <w:ilvl w:val="1"/>
          <w:numId w:val="18"/>
        </w:numPr>
        <w:ind w:left="709" w:hanging="709"/>
        <w:rPr>
          <w:sz w:val="22"/>
          <w:szCs w:val="22"/>
        </w:rPr>
      </w:pPr>
      <w:r w:rsidRPr="00AB3364">
        <w:rPr>
          <w:sz w:val="22"/>
          <w:szCs w:val="22"/>
        </w:rPr>
        <w:t>Fakturované částky za dílčí plnění díla jsou splatné vždy do 30</w:t>
      </w:r>
      <w:r w:rsidR="004D259F" w:rsidRPr="00AB3364">
        <w:rPr>
          <w:sz w:val="22"/>
          <w:szCs w:val="22"/>
        </w:rPr>
        <w:t xml:space="preserve"> kalendářních</w:t>
      </w:r>
      <w:r w:rsidRPr="00AB3364">
        <w:rPr>
          <w:sz w:val="22"/>
          <w:szCs w:val="22"/>
        </w:rPr>
        <w:t xml:space="preserve"> dnů ode dne doručení faktury. </w:t>
      </w:r>
      <w:r w:rsidR="00C9616F" w:rsidRPr="00AB3364">
        <w:rPr>
          <w:sz w:val="22"/>
          <w:szCs w:val="22"/>
        </w:rPr>
        <w:t>F</w:t>
      </w:r>
      <w:r w:rsidRPr="00AB3364">
        <w:rPr>
          <w:sz w:val="22"/>
          <w:szCs w:val="22"/>
        </w:rPr>
        <w:t xml:space="preserve">aktura </w:t>
      </w:r>
      <w:r w:rsidR="004D259F" w:rsidRPr="00AB3364">
        <w:rPr>
          <w:sz w:val="22"/>
          <w:szCs w:val="22"/>
        </w:rPr>
        <w:t>bude</w:t>
      </w:r>
      <w:r w:rsidRPr="00AB3364">
        <w:rPr>
          <w:sz w:val="22"/>
          <w:szCs w:val="22"/>
        </w:rPr>
        <w:t xml:space="preserve"> vystavena ve formátu PDF a zaslána elektronicky </w:t>
      </w:r>
      <w:r w:rsidR="004D259F" w:rsidRPr="00AB3364">
        <w:rPr>
          <w:sz w:val="22"/>
          <w:szCs w:val="22"/>
        </w:rPr>
        <w:br/>
      </w:r>
      <w:r w:rsidRPr="00AB3364">
        <w:rPr>
          <w:sz w:val="22"/>
          <w:szCs w:val="22"/>
        </w:rPr>
        <w:t xml:space="preserve">na adresu </w:t>
      </w:r>
      <w:hyperlink r:id="rId8" w:history="1">
        <w:r w:rsidRPr="00AB3364">
          <w:rPr>
            <w:sz w:val="22"/>
            <w:szCs w:val="22"/>
          </w:rPr>
          <w:t>elektronicka.fakturace@dpo.cz</w:t>
        </w:r>
      </w:hyperlink>
      <w:r w:rsidRPr="00873EAF">
        <w:rPr>
          <w:sz w:val="22"/>
          <w:szCs w:val="22"/>
        </w:rPr>
        <w:t>.</w:t>
      </w:r>
      <w:r w:rsidR="00873EAF" w:rsidRPr="002A22BE">
        <w:rPr>
          <w:sz w:val="22"/>
          <w:szCs w:val="22"/>
        </w:rPr>
        <w:t xml:space="preserve"> </w:t>
      </w:r>
      <w:r w:rsidR="00BB1B59">
        <w:rPr>
          <w:sz w:val="22"/>
          <w:szCs w:val="22"/>
        </w:rPr>
        <w:t>Objednatel</w:t>
      </w:r>
      <w:r w:rsidR="00873EAF" w:rsidRPr="002A22BE">
        <w:rPr>
          <w:sz w:val="22"/>
          <w:szCs w:val="22"/>
        </w:rPr>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BB1B59">
        <w:rPr>
          <w:sz w:val="22"/>
          <w:szCs w:val="22"/>
        </w:rPr>
        <w:t>Objednatelem</w:t>
      </w:r>
      <w:r w:rsidR="00873EAF" w:rsidRPr="002A22BE">
        <w:rPr>
          <w:sz w:val="22"/>
          <w:szCs w:val="22"/>
        </w:rPr>
        <w:t xml:space="preserve"> akceptovány.</w:t>
      </w:r>
      <w:r w:rsidRPr="00AB3364">
        <w:rPr>
          <w:sz w:val="22"/>
          <w:szCs w:val="22"/>
        </w:rPr>
        <w:t xml:space="preserve"> </w:t>
      </w:r>
    </w:p>
    <w:p w14:paraId="1156A693" w14:textId="0977B64B" w:rsidR="00C3241B" w:rsidRPr="00210BB6" w:rsidRDefault="00ED36D4" w:rsidP="007720F3">
      <w:pPr>
        <w:pStyle w:val="rove2"/>
        <w:widowControl w:val="0"/>
        <w:numPr>
          <w:ilvl w:val="1"/>
          <w:numId w:val="18"/>
        </w:numPr>
        <w:ind w:left="709" w:hanging="709"/>
        <w:rPr>
          <w:sz w:val="22"/>
          <w:szCs w:val="22"/>
        </w:rPr>
      </w:pPr>
      <w:r w:rsidRPr="00210BB6">
        <w:rPr>
          <w:sz w:val="22"/>
          <w:szCs w:val="22"/>
        </w:rPr>
        <w:t xml:space="preserve">Jakákoli platba se považuje za uskutečněnou dnem, kdy byla připsána na účet </w:t>
      </w:r>
      <w:r w:rsidR="00B4153E">
        <w:rPr>
          <w:sz w:val="22"/>
          <w:szCs w:val="22"/>
        </w:rPr>
        <w:t>Z</w:t>
      </w:r>
      <w:r w:rsidR="00B4153E" w:rsidRPr="00210BB6">
        <w:rPr>
          <w:sz w:val="22"/>
          <w:szCs w:val="22"/>
        </w:rPr>
        <w:t xml:space="preserve">hotovitele </w:t>
      </w:r>
      <w:r w:rsidRPr="00210BB6">
        <w:rPr>
          <w:sz w:val="22"/>
          <w:szCs w:val="22"/>
        </w:rPr>
        <w:t xml:space="preserve">(příp. </w:t>
      </w:r>
      <w:r w:rsidR="00B4153E">
        <w:rPr>
          <w:sz w:val="22"/>
          <w:szCs w:val="22"/>
        </w:rPr>
        <w:t>O</w:t>
      </w:r>
      <w:r w:rsidR="00B4153E" w:rsidRPr="00210BB6">
        <w:rPr>
          <w:sz w:val="22"/>
          <w:szCs w:val="22"/>
        </w:rPr>
        <w:t>bjednatele</w:t>
      </w:r>
      <w:r w:rsidRPr="00210BB6">
        <w:rPr>
          <w:sz w:val="22"/>
          <w:szCs w:val="22"/>
        </w:rPr>
        <w:t xml:space="preserve">). Tímto dnem je splněna povinnost </w:t>
      </w:r>
      <w:r w:rsidR="00B4153E">
        <w:rPr>
          <w:sz w:val="22"/>
          <w:szCs w:val="22"/>
        </w:rPr>
        <w:t>O</w:t>
      </w:r>
      <w:r w:rsidR="008F414A" w:rsidRPr="00210BB6">
        <w:rPr>
          <w:sz w:val="22"/>
          <w:szCs w:val="22"/>
        </w:rPr>
        <w:t xml:space="preserve">bjednatele </w:t>
      </w:r>
      <w:r w:rsidRPr="00210BB6">
        <w:rPr>
          <w:sz w:val="22"/>
          <w:szCs w:val="22"/>
        </w:rPr>
        <w:t xml:space="preserve">(příp. </w:t>
      </w:r>
      <w:r w:rsidR="00B4153E">
        <w:rPr>
          <w:sz w:val="22"/>
          <w:szCs w:val="22"/>
        </w:rPr>
        <w:t>Z</w:t>
      </w:r>
      <w:r w:rsidR="008F414A" w:rsidRPr="00210BB6">
        <w:rPr>
          <w:sz w:val="22"/>
          <w:szCs w:val="22"/>
        </w:rPr>
        <w:t>hotovitele</w:t>
      </w:r>
      <w:r w:rsidRPr="00210BB6">
        <w:rPr>
          <w:sz w:val="22"/>
          <w:szCs w:val="22"/>
        </w:rPr>
        <w:t>) zaplatit.</w:t>
      </w:r>
    </w:p>
    <w:p w14:paraId="444122A7" w14:textId="7B261802" w:rsidR="00BE2B24" w:rsidRDefault="00BE2B24" w:rsidP="005D45CE">
      <w:pPr>
        <w:pStyle w:val="rove2"/>
        <w:widowControl w:val="0"/>
        <w:numPr>
          <w:ilvl w:val="1"/>
          <w:numId w:val="18"/>
        </w:numPr>
        <w:ind w:left="709" w:hanging="709"/>
        <w:rPr>
          <w:sz w:val="22"/>
          <w:szCs w:val="22"/>
        </w:rPr>
      </w:pPr>
      <w:r w:rsidRPr="00210BB6">
        <w:rPr>
          <w:sz w:val="22"/>
          <w:szCs w:val="22"/>
        </w:rPr>
        <w:t xml:space="preserve">V případě, že fakturovaná částka překročí dvojnásobek částky podle zákona upravujícího omezení plateb v hotovosti, při jejímž překročení je stanovena povinnost provést platbu bezhotovostně, bankovní účet tuzemského zhotovitele musí být zveřejněn správcem daně způsobem umožňujícím dálkový přístup. V případě, že účet tímto způsobem zveřejněn nebude, je </w:t>
      </w:r>
      <w:r w:rsidR="00B4153E">
        <w:rPr>
          <w:sz w:val="22"/>
          <w:szCs w:val="22"/>
        </w:rPr>
        <w:t>O</w:t>
      </w:r>
      <w:r w:rsidR="00B4153E" w:rsidRPr="00210BB6">
        <w:rPr>
          <w:sz w:val="22"/>
          <w:szCs w:val="22"/>
        </w:rPr>
        <w:t xml:space="preserve">bjednatel </w:t>
      </w:r>
      <w:r w:rsidRPr="00210BB6">
        <w:rPr>
          <w:sz w:val="22"/>
          <w:szCs w:val="22"/>
        </w:rPr>
        <w:t xml:space="preserve">oprávněn uhradit </w:t>
      </w:r>
      <w:r w:rsidR="00F91BBE">
        <w:rPr>
          <w:sz w:val="22"/>
          <w:szCs w:val="22"/>
        </w:rPr>
        <w:t>Z</w:t>
      </w:r>
      <w:r w:rsidRPr="00210BB6">
        <w:rPr>
          <w:sz w:val="22"/>
          <w:szCs w:val="22"/>
        </w:rPr>
        <w:t>hotoviteli</w:t>
      </w:r>
      <w:r w:rsidRPr="00210BB6">
        <w:rPr>
          <w:sz w:val="22"/>
          <w:szCs w:val="22"/>
          <w:lang w:eastAsia="en-US"/>
        </w:rPr>
        <w:t xml:space="preserve"> cenu na úrovni bez DPH, DPH </w:t>
      </w:r>
      <w:r w:rsidR="00D60E06">
        <w:rPr>
          <w:sz w:val="22"/>
          <w:szCs w:val="22"/>
          <w:lang w:eastAsia="en-US"/>
        </w:rPr>
        <w:t>Objednatel</w:t>
      </w:r>
      <w:r w:rsidR="00D60E06" w:rsidRPr="00210BB6">
        <w:rPr>
          <w:sz w:val="22"/>
          <w:szCs w:val="22"/>
          <w:lang w:eastAsia="en-US"/>
        </w:rPr>
        <w:t xml:space="preserve"> </w:t>
      </w:r>
      <w:r w:rsidRPr="00210BB6">
        <w:rPr>
          <w:sz w:val="22"/>
          <w:szCs w:val="22"/>
          <w:lang w:eastAsia="en-US"/>
        </w:rPr>
        <w:t xml:space="preserve">poukáže správci </w:t>
      </w:r>
      <w:r w:rsidRPr="00210BB6">
        <w:rPr>
          <w:sz w:val="22"/>
          <w:szCs w:val="22"/>
        </w:rPr>
        <w:t>daně.</w:t>
      </w:r>
    </w:p>
    <w:p w14:paraId="07AC1698" w14:textId="59AF4137" w:rsidR="004D0580" w:rsidRDefault="007B3D50" w:rsidP="00723F8D">
      <w:pPr>
        <w:pStyle w:val="rove2"/>
        <w:widowControl w:val="0"/>
        <w:numPr>
          <w:ilvl w:val="1"/>
          <w:numId w:val="18"/>
        </w:numPr>
        <w:ind w:left="709" w:hanging="709"/>
        <w:rPr>
          <w:sz w:val="22"/>
          <w:szCs w:val="22"/>
        </w:rPr>
      </w:pPr>
      <w:r>
        <w:rPr>
          <w:sz w:val="22"/>
          <w:szCs w:val="22"/>
        </w:rPr>
        <w:t>Objednatel předpokládá, že p</w:t>
      </w:r>
      <w:r w:rsidRPr="007B3D50">
        <w:rPr>
          <w:sz w:val="22"/>
          <w:szCs w:val="22"/>
        </w:rPr>
        <w:t>ředmět plnění</w:t>
      </w:r>
      <w:r>
        <w:rPr>
          <w:sz w:val="22"/>
          <w:szCs w:val="22"/>
        </w:rPr>
        <w:t xml:space="preserve"> dle této smlouvy</w:t>
      </w:r>
      <w:r w:rsidRPr="007B3D50">
        <w:rPr>
          <w:sz w:val="22"/>
          <w:szCs w:val="22"/>
        </w:rPr>
        <w:t xml:space="preserve"> může být kofinancován z</w:t>
      </w:r>
      <w:r>
        <w:rPr>
          <w:sz w:val="22"/>
          <w:szCs w:val="22"/>
        </w:rPr>
        <w:t> </w:t>
      </w:r>
      <w:r w:rsidRPr="007B3D50">
        <w:rPr>
          <w:sz w:val="22"/>
          <w:szCs w:val="22"/>
        </w:rPr>
        <w:t>dotace</w:t>
      </w:r>
      <w:r>
        <w:rPr>
          <w:sz w:val="22"/>
          <w:szCs w:val="22"/>
        </w:rPr>
        <w:t xml:space="preserve"> (</w:t>
      </w:r>
      <w:r w:rsidR="0019664C">
        <w:rPr>
          <w:sz w:val="22"/>
          <w:szCs w:val="22"/>
        </w:rPr>
        <w:t xml:space="preserve">zejm. </w:t>
      </w:r>
      <w:r>
        <w:rPr>
          <w:sz w:val="22"/>
          <w:szCs w:val="22"/>
        </w:rPr>
        <w:t>z fondů EU)</w:t>
      </w:r>
      <w:r w:rsidRPr="007B3D50">
        <w:rPr>
          <w:sz w:val="22"/>
          <w:szCs w:val="22"/>
        </w:rPr>
        <w:t xml:space="preserve">. V případě získání dotace se </w:t>
      </w:r>
      <w:r>
        <w:rPr>
          <w:sz w:val="22"/>
          <w:szCs w:val="22"/>
        </w:rPr>
        <w:t>Zhotovitel</w:t>
      </w:r>
      <w:r w:rsidRPr="007B3D50">
        <w:rPr>
          <w:sz w:val="22"/>
          <w:szCs w:val="22"/>
        </w:rPr>
        <w:t xml:space="preserve"> zavazuje dodržovat podmínky příslušné výzvy, resp. poskytovatele dotace a postupovat tak, aby kofinancování nebylo </w:t>
      </w:r>
      <w:r w:rsidRPr="007B3D50">
        <w:rPr>
          <w:sz w:val="22"/>
          <w:szCs w:val="22"/>
        </w:rPr>
        <w:lastRenderedPageBreak/>
        <w:t xml:space="preserve">ohroženo. </w:t>
      </w:r>
      <w:r>
        <w:rPr>
          <w:sz w:val="22"/>
          <w:szCs w:val="22"/>
        </w:rPr>
        <w:t>Objednatel</w:t>
      </w:r>
      <w:r w:rsidRPr="007B3D50">
        <w:rPr>
          <w:sz w:val="22"/>
          <w:szCs w:val="22"/>
        </w:rPr>
        <w:t xml:space="preserve"> bude </w:t>
      </w:r>
      <w:r>
        <w:rPr>
          <w:sz w:val="22"/>
          <w:szCs w:val="22"/>
        </w:rPr>
        <w:t>Zhotovitele</w:t>
      </w:r>
      <w:r w:rsidRPr="007B3D50">
        <w:rPr>
          <w:sz w:val="22"/>
          <w:szCs w:val="22"/>
        </w:rPr>
        <w:t xml:space="preserve"> o získání dotace a příslušných pravidlech bez zbytečného odkladu informovat.</w:t>
      </w:r>
    </w:p>
    <w:p w14:paraId="11DB44ED" w14:textId="605454BE" w:rsidR="007720F3" w:rsidRPr="00E76D02" w:rsidRDefault="00862E12" w:rsidP="007720F3">
      <w:pPr>
        <w:widowControl w:val="0"/>
        <w:numPr>
          <w:ilvl w:val="0"/>
          <w:numId w:val="18"/>
        </w:numPr>
        <w:tabs>
          <w:tab w:val="left" w:pos="0"/>
        </w:tabs>
        <w:rPr>
          <w:sz w:val="22"/>
          <w:szCs w:val="22"/>
        </w:rPr>
      </w:pPr>
      <w:r w:rsidRPr="00210BB6">
        <w:rPr>
          <w:b/>
          <w:sz w:val="22"/>
          <w:szCs w:val="22"/>
        </w:rPr>
        <w:t>Předání a převzetí</w:t>
      </w:r>
    </w:p>
    <w:p w14:paraId="3CFA4B19" w14:textId="78A768F5" w:rsidR="00301147" w:rsidRPr="00301147" w:rsidRDefault="00301147" w:rsidP="00301147">
      <w:pPr>
        <w:pStyle w:val="rove2"/>
        <w:widowControl w:val="0"/>
        <w:numPr>
          <w:ilvl w:val="1"/>
          <w:numId w:val="18"/>
        </w:numPr>
        <w:ind w:left="709" w:hanging="709"/>
        <w:rPr>
          <w:sz w:val="22"/>
          <w:szCs w:val="22"/>
        </w:rPr>
      </w:pPr>
      <w:r w:rsidRPr="00210BB6">
        <w:rPr>
          <w:sz w:val="22"/>
          <w:szCs w:val="22"/>
        </w:rPr>
        <w:t>Pro montáž</w:t>
      </w:r>
      <w:r w:rsidR="00C54BED">
        <w:rPr>
          <w:sz w:val="22"/>
          <w:szCs w:val="22"/>
        </w:rPr>
        <w:t xml:space="preserve"> kamerového systému</w:t>
      </w:r>
      <w:r w:rsidRPr="00210BB6">
        <w:rPr>
          <w:sz w:val="22"/>
          <w:szCs w:val="22"/>
        </w:rPr>
        <w:t xml:space="preserve"> budou </w:t>
      </w:r>
      <w:r w:rsidR="00AB3364">
        <w:rPr>
          <w:sz w:val="22"/>
          <w:szCs w:val="22"/>
        </w:rPr>
        <w:t>O</w:t>
      </w:r>
      <w:r w:rsidRPr="00210BB6">
        <w:rPr>
          <w:sz w:val="22"/>
          <w:szCs w:val="22"/>
        </w:rPr>
        <w:t xml:space="preserve">bjednatelem odstaveny maximálně 2 vozy denně, nedohodnou-li se smluvní strany jinak. </w:t>
      </w:r>
      <w:r w:rsidR="003260F8">
        <w:rPr>
          <w:sz w:val="22"/>
          <w:szCs w:val="22"/>
        </w:rPr>
        <w:t>Zhotovitel je oprávněn provádět montáž rovněž ve dnech pracovního klidu, avšak předá</w:t>
      </w:r>
      <w:r w:rsidR="00D70DEF">
        <w:rPr>
          <w:sz w:val="22"/>
          <w:szCs w:val="22"/>
        </w:rPr>
        <w:t>ní a převzetí vozidel bude probíhat dle odst. 8.2. a 8.3. této smlouvy.</w:t>
      </w:r>
    </w:p>
    <w:p w14:paraId="1DAE0BE8" w14:textId="2842DDF8" w:rsidR="004D259F" w:rsidRPr="00AB3364" w:rsidRDefault="004D259F" w:rsidP="004D259F">
      <w:pPr>
        <w:pStyle w:val="rove2"/>
        <w:widowControl w:val="0"/>
        <w:numPr>
          <w:ilvl w:val="1"/>
          <w:numId w:val="18"/>
        </w:numPr>
        <w:ind w:left="709" w:hanging="709"/>
        <w:rPr>
          <w:sz w:val="22"/>
          <w:szCs w:val="22"/>
        </w:rPr>
      </w:pPr>
      <w:r w:rsidRPr="00AB3364">
        <w:rPr>
          <w:sz w:val="22"/>
          <w:szCs w:val="22"/>
        </w:rPr>
        <w:t xml:space="preserve">Předání vozidel </w:t>
      </w:r>
      <w:r w:rsidR="00C54BED">
        <w:rPr>
          <w:sz w:val="22"/>
          <w:szCs w:val="22"/>
        </w:rPr>
        <w:t>O</w:t>
      </w:r>
      <w:r w:rsidRPr="00AB3364">
        <w:rPr>
          <w:sz w:val="22"/>
          <w:szCs w:val="22"/>
        </w:rPr>
        <w:t xml:space="preserve">bjednatelem k montáži </w:t>
      </w:r>
      <w:r w:rsidR="00C54BED">
        <w:rPr>
          <w:sz w:val="22"/>
          <w:szCs w:val="22"/>
        </w:rPr>
        <w:t>Z</w:t>
      </w:r>
      <w:r w:rsidRPr="00AB3364">
        <w:rPr>
          <w:sz w:val="22"/>
          <w:szCs w:val="22"/>
        </w:rPr>
        <w:t xml:space="preserve">hotoviteli proběhne vždy v pracovní dny </w:t>
      </w:r>
      <w:r w:rsidR="001A6C2F" w:rsidRPr="00AB3364">
        <w:rPr>
          <w:sz w:val="22"/>
          <w:szCs w:val="22"/>
        </w:rPr>
        <w:t xml:space="preserve">mezi </w:t>
      </w:r>
      <w:r w:rsidRPr="00AB3364">
        <w:rPr>
          <w:sz w:val="22"/>
          <w:szCs w:val="22"/>
        </w:rPr>
        <w:t>07:00-</w:t>
      </w:r>
      <w:r w:rsidR="001A6C2F" w:rsidRPr="00AB3364">
        <w:rPr>
          <w:sz w:val="22"/>
          <w:szCs w:val="22"/>
        </w:rPr>
        <w:t xml:space="preserve"> </w:t>
      </w:r>
      <w:r w:rsidR="001633A2" w:rsidRPr="00AB3364">
        <w:rPr>
          <w:sz w:val="22"/>
          <w:szCs w:val="22"/>
        </w:rPr>
        <w:t>13</w:t>
      </w:r>
      <w:r w:rsidR="001A6C2F" w:rsidRPr="00AB3364">
        <w:rPr>
          <w:sz w:val="22"/>
          <w:szCs w:val="22"/>
        </w:rPr>
        <w:t>:00 hodinou</w:t>
      </w:r>
      <w:r w:rsidR="00A85857" w:rsidRPr="00AB3364">
        <w:rPr>
          <w:sz w:val="22"/>
          <w:szCs w:val="22"/>
        </w:rPr>
        <w:t>, pokud nebude dohodnuto jinak</w:t>
      </w:r>
      <w:r w:rsidR="001A6C2F" w:rsidRPr="00AB3364">
        <w:rPr>
          <w:sz w:val="22"/>
          <w:szCs w:val="22"/>
        </w:rPr>
        <w:t>.</w:t>
      </w:r>
    </w:p>
    <w:p w14:paraId="1019C231" w14:textId="1368D285" w:rsidR="004D259F" w:rsidRPr="00AB3364" w:rsidRDefault="004D259F" w:rsidP="004D259F">
      <w:pPr>
        <w:pStyle w:val="rove2"/>
        <w:widowControl w:val="0"/>
        <w:numPr>
          <w:ilvl w:val="1"/>
          <w:numId w:val="18"/>
        </w:numPr>
        <w:ind w:left="709" w:hanging="709"/>
        <w:rPr>
          <w:sz w:val="22"/>
          <w:szCs w:val="22"/>
        </w:rPr>
      </w:pPr>
      <w:r w:rsidRPr="00AB3364">
        <w:rPr>
          <w:sz w:val="22"/>
          <w:szCs w:val="22"/>
        </w:rPr>
        <w:t xml:space="preserve">Předání dokončených vozidel </w:t>
      </w:r>
      <w:r w:rsidR="00C54BED">
        <w:rPr>
          <w:sz w:val="22"/>
          <w:szCs w:val="22"/>
        </w:rPr>
        <w:t>Z</w:t>
      </w:r>
      <w:r w:rsidRPr="00AB3364">
        <w:rPr>
          <w:sz w:val="22"/>
          <w:szCs w:val="22"/>
        </w:rPr>
        <w:t xml:space="preserve">hotovitelem zpět </w:t>
      </w:r>
      <w:r w:rsidR="00C54BED">
        <w:rPr>
          <w:sz w:val="22"/>
          <w:szCs w:val="22"/>
        </w:rPr>
        <w:t>O</w:t>
      </w:r>
      <w:r w:rsidRPr="00AB3364">
        <w:rPr>
          <w:sz w:val="22"/>
          <w:szCs w:val="22"/>
        </w:rPr>
        <w:t>bjednateli proběhne vždy v pracovní dny mezi 0</w:t>
      </w:r>
      <w:r w:rsidR="001633A2" w:rsidRPr="00AB3364">
        <w:rPr>
          <w:sz w:val="22"/>
          <w:szCs w:val="22"/>
        </w:rPr>
        <w:t>7</w:t>
      </w:r>
      <w:r w:rsidRPr="00AB3364">
        <w:rPr>
          <w:sz w:val="22"/>
          <w:szCs w:val="22"/>
        </w:rPr>
        <w:t>:00-13:00 hodinou, pokud nebude dohodnuto jinak.</w:t>
      </w:r>
    </w:p>
    <w:p w14:paraId="5020F1AC" w14:textId="66317358" w:rsidR="004D259F" w:rsidRPr="00AB3364" w:rsidRDefault="00C74FF5" w:rsidP="004D259F">
      <w:pPr>
        <w:pStyle w:val="rove2"/>
        <w:widowControl w:val="0"/>
        <w:numPr>
          <w:ilvl w:val="1"/>
          <w:numId w:val="18"/>
        </w:numPr>
        <w:ind w:left="709" w:hanging="709"/>
        <w:rPr>
          <w:sz w:val="22"/>
          <w:szCs w:val="22"/>
        </w:rPr>
      </w:pPr>
      <w:r w:rsidRPr="00AB3364">
        <w:rPr>
          <w:sz w:val="22"/>
          <w:szCs w:val="22"/>
        </w:rPr>
        <w:t>Objednatel nepřed</w:t>
      </w:r>
      <w:r w:rsidR="00186343" w:rsidRPr="00AB3364">
        <w:rPr>
          <w:sz w:val="22"/>
          <w:szCs w:val="22"/>
        </w:rPr>
        <w:t>á</w:t>
      </w:r>
      <w:r w:rsidRPr="00AB3364">
        <w:rPr>
          <w:sz w:val="22"/>
          <w:szCs w:val="22"/>
        </w:rPr>
        <w:t xml:space="preserve"> </w:t>
      </w:r>
      <w:r w:rsidR="00C54BED">
        <w:rPr>
          <w:sz w:val="22"/>
          <w:szCs w:val="22"/>
        </w:rPr>
        <w:t>Z</w:t>
      </w:r>
      <w:r w:rsidR="001633A2" w:rsidRPr="00AB3364">
        <w:rPr>
          <w:sz w:val="22"/>
          <w:szCs w:val="22"/>
        </w:rPr>
        <w:t>hotoviteli</w:t>
      </w:r>
      <w:r w:rsidRPr="00AB3364">
        <w:rPr>
          <w:sz w:val="22"/>
          <w:szCs w:val="22"/>
        </w:rPr>
        <w:t xml:space="preserve"> k</w:t>
      </w:r>
      <w:r w:rsidR="001633A2" w:rsidRPr="00AB3364">
        <w:rPr>
          <w:sz w:val="22"/>
          <w:szCs w:val="22"/>
        </w:rPr>
        <w:t> </w:t>
      </w:r>
      <w:r w:rsidRPr="00AB3364">
        <w:rPr>
          <w:sz w:val="22"/>
          <w:szCs w:val="22"/>
        </w:rPr>
        <w:t>montáži</w:t>
      </w:r>
      <w:r w:rsidR="001633A2" w:rsidRPr="00AB3364">
        <w:rPr>
          <w:sz w:val="22"/>
          <w:szCs w:val="22"/>
        </w:rPr>
        <w:t xml:space="preserve"> další vozidlo</w:t>
      </w:r>
      <w:r w:rsidRPr="00AB3364">
        <w:rPr>
          <w:sz w:val="22"/>
          <w:szCs w:val="22"/>
        </w:rPr>
        <w:t xml:space="preserve">, </w:t>
      </w:r>
      <w:r w:rsidR="001633A2" w:rsidRPr="00AB3364">
        <w:rPr>
          <w:sz w:val="22"/>
          <w:szCs w:val="22"/>
        </w:rPr>
        <w:t xml:space="preserve">dokud nebudou </w:t>
      </w:r>
      <w:r w:rsidR="00C54BED">
        <w:rPr>
          <w:sz w:val="22"/>
          <w:szCs w:val="22"/>
        </w:rPr>
        <w:t>O</w:t>
      </w:r>
      <w:r w:rsidR="00C54BED" w:rsidRPr="00AB3364">
        <w:rPr>
          <w:sz w:val="22"/>
          <w:szCs w:val="22"/>
        </w:rPr>
        <w:t xml:space="preserve">bjednateli </w:t>
      </w:r>
      <w:r w:rsidR="001633A2" w:rsidRPr="00AB3364">
        <w:rPr>
          <w:sz w:val="22"/>
          <w:szCs w:val="22"/>
        </w:rPr>
        <w:t xml:space="preserve">zpět předána dokončená předchozí dvě vozidla, která </w:t>
      </w:r>
      <w:r w:rsidR="00C54BED">
        <w:rPr>
          <w:sz w:val="22"/>
          <w:szCs w:val="22"/>
        </w:rPr>
        <w:t>Z</w:t>
      </w:r>
      <w:r w:rsidR="001633A2" w:rsidRPr="00AB3364">
        <w:rPr>
          <w:sz w:val="22"/>
          <w:szCs w:val="22"/>
        </w:rPr>
        <w:t>hotovitel převzal k</w:t>
      </w:r>
      <w:r w:rsidR="00753665">
        <w:rPr>
          <w:sz w:val="22"/>
          <w:szCs w:val="22"/>
        </w:rPr>
        <w:t> </w:t>
      </w:r>
      <w:r w:rsidR="001633A2" w:rsidRPr="00AB3364">
        <w:rPr>
          <w:sz w:val="22"/>
          <w:szCs w:val="22"/>
        </w:rPr>
        <w:t>montáži</w:t>
      </w:r>
      <w:r w:rsidR="00753665">
        <w:rPr>
          <w:sz w:val="22"/>
          <w:szCs w:val="22"/>
        </w:rPr>
        <w:t>,</w:t>
      </w:r>
      <w:r w:rsidR="00753665" w:rsidRPr="00753665">
        <w:rPr>
          <w:sz w:val="22"/>
          <w:szCs w:val="22"/>
        </w:rPr>
        <w:t xml:space="preserve"> </w:t>
      </w:r>
      <w:r w:rsidR="00753665" w:rsidRPr="00AB3364">
        <w:rPr>
          <w:sz w:val="22"/>
          <w:szCs w:val="22"/>
        </w:rPr>
        <w:t>pokud nebude dohodnuto jinak</w:t>
      </w:r>
      <w:r w:rsidR="001633A2" w:rsidRPr="00AB3364">
        <w:rPr>
          <w:sz w:val="22"/>
          <w:szCs w:val="22"/>
        </w:rPr>
        <w:t xml:space="preserve">. </w:t>
      </w:r>
    </w:p>
    <w:p w14:paraId="4660F5BF" w14:textId="701B5680" w:rsidR="001F775D" w:rsidRPr="00210BB6" w:rsidRDefault="007509D0" w:rsidP="00D13605">
      <w:pPr>
        <w:pStyle w:val="rove2"/>
        <w:widowControl w:val="0"/>
        <w:numPr>
          <w:ilvl w:val="1"/>
          <w:numId w:val="18"/>
        </w:numPr>
        <w:ind w:left="709" w:hanging="709"/>
        <w:rPr>
          <w:sz w:val="22"/>
          <w:szCs w:val="22"/>
        </w:rPr>
      </w:pPr>
      <w:r w:rsidRPr="00210BB6">
        <w:rPr>
          <w:sz w:val="22"/>
          <w:szCs w:val="22"/>
        </w:rPr>
        <w:t>Při předání a převzetí každého vozidla bude sepsán</w:t>
      </w:r>
      <w:r w:rsidR="001A0970" w:rsidRPr="00210BB6">
        <w:rPr>
          <w:sz w:val="22"/>
          <w:szCs w:val="22"/>
        </w:rPr>
        <w:t xml:space="preserve"> </w:t>
      </w:r>
      <w:r w:rsidR="0021314D">
        <w:rPr>
          <w:sz w:val="22"/>
          <w:szCs w:val="22"/>
        </w:rPr>
        <w:t>akceptační protokol</w:t>
      </w:r>
      <w:r w:rsidRPr="00210BB6">
        <w:rPr>
          <w:sz w:val="22"/>
          <w:szCs w:val="22"/>
        </w:rPr>
        <w:t xml:space="preserve">, který </w:t>
      </w:r>
      <w:r w:rsidR="00D70DEF" w:rsidRPr="00210BB6">
        <w:rPr>
          <w:sz w:val="22"/>
          <w:szCs w:val="22"/>
        </w:rPr>
        <w:t>podepíš</w:t>
      </w:r>
      <w:r w:rsidR="00D70DEF">
        <w:rPr>
          <w:sz w:val="22"/>
          <w:szCs w:val="22"/>
        </w:rPr>
        <w:t>í</w:t>
      </w:r>
      <w:r w:rsidR="00D70DEF" w:rsidRPr="00210BB6">
        <w:rPr>
          <w:sz w:val="22"/>
          <w:szCs w:val="22"/>
        </w:rPr>
        <w:t xml:space="preserve"> </w:t>
      </w:r>
      <w:r w:rsidRPr="00210BB6">
        <w:rPr>
          <w:sz w:val="22"/>
          <w:szCs w:val="22"/>
        </w:rPr>
        <w:t>oprávnění zástupci –</w:t>
      </w:r>
      <w:r w:rsidR="004818EF" w:rsidRPr="00210BB6">
        <w:rPr>
          <w:sz w:val="22"/>
          <w:szCs w:val="22"/>
        </w:rPr>
        <w:t xml:space="preserve"> zaměstnanci </w:t>
      </w:r>
      <w:r w:rsidR="00751E5F">
        <w:rPr>
          <w:sz w:val="22"/>
          <w:szCs w:val="22"/>
        </w:rPr>
        <w:t>O</w:t>
      </w:r>
      <w:r w:rsidR="004818EF" w:rsidRPr="00210BB6">
        <w:rPr>
          <w:sz w:val="22"/>
          <w:szCs w:val="22"/>
        </w:rPr>
        <w:t>bjednatele písemně pověřeni</w:t>
      </w:r>
      <w:r w:rsidRPr="00210BB6">
        <w:rPr>
          <w:sz w:val="22"/>
          <w:szCs w:val="22"/>
        </w:rPr>
        <w:t xml:space="preserve"> kontaktní</w:t>
      </w:r>
      <w:r w:rsidR="004818EF" w:rsidRPr="00210BB6">
        <w:rPr>
          <w:sz w:val="22"/>
          <w:szCs w:val="22"/>
        </w:rPr>
        <w:t>mi</w:t>
      </w:r>
      <w:r w:rsidRPr="00210BB6">
        <w:rPr>
          <w:sz w:val="22"/>
          <w:szCs w:val="22"/>
        </w:rPr>
        <w:t xml:space="preserve"> </w:t>
      </w:r>
      <w:r w:rsidR="004818EF" w:rsidRPr="00210BB6">
        <w:rPr>
          <w:sz w:val="22"/>
          <w:szCs w:val="22"/>
        </w:rPr>
        <w:t xml:space="preserve">osobami </w:t>
      </w:r>
      <w:r w:rsidR="0021314D">
        <w:rPr>
          <w:sz w:val="22"/>
          <w:szCs w:val="22"/>
        </w:rPr>
        <w:br/>
      </w:r>
      <w:r w:rsidRPr="00210BB6">
        <w:rPr>
          <w:sz w:val="22"/>
          <w:szCs w:val="22"/>
        </w:rPr>
        <w:t xml:space="preserve">ve věcech technických dle této smlouvy. </w:t>
      </w:r>
      <w:r w:rsidR="00317B22" w:rsidRPr="00210BB6">
        <w:rPr>
          <w:sz w:val="22"/>
          <w:szCs w:val="22"/>
        </w:rPr>
        <w:t>Vzor</w:t>
      </w:r>
      <w:r w:rsidR="0021314D">
        <w:rPr>
          <w:sz w:val="22"/>
          <w:szCs w:val="22"/>
        </w:rPr>
        <w:t xml:space="preserve"> akceptačního</w:t>
      </w:r>
      <w:r w:rsidR="00317B22" w:rsidRPr="00210BB6">
        <w:rPr>
          <w:sz w:val="22"/>
          <w:szCs w:val="22"/>
        </w:rPr>
        <w:t xml:space="preserve"> protokolu tvoří přílohu č. </w:t>
      </w:r>
      <w:r w:rsidR="00751E5F">
        <w:rPr>
          <w:sz w:val="22"/>
          <w:szCs w:val="22"/>
        </w:rPr>
        <w:t>3</w:t>
      </w:r>
      <w:r w:rsidR="00317B22" w:rsidRPr="00210BB6">
        <w:rPr>
          <w:sz w:val="22"/>
          <w:szCs w:val="22"/>
        </w:rPr>
        <w:t xml:space="preserve"> smlouvy.</w:t>
      </w:r>
    </w:p>
    <w:p w14:paraId="3E2BAEAE" w14:textId="6880992F" w:rsidR="00751E5F" w:rsidRPr="00751E5F" w:rsidRDefault="00CE45A4" w:rsidP="00751E5F">
      <w:pPr>
        <w:pStyle w:val="rove2"/>
        <w:widowControl w:val="0"/>
        <w:numPr>
          <w:ilvl w:val="1"/>
          <w:numId w:val="18"/>
        </w:numPr>
        <w:spacing w:after="0"/>
        <w:ind w:left="709" w:hanging="709"/>
        <w:rPr>
          <w:sz w:val="22"/>
          <w:szCs w:val="22"/>
        </w:rPr>
      </w:pPr>
      <w:r w:rsidRPr="00751E5F">
        <w:rPr>
          <w:sz w:val="22"/>
          <w:szCs w:val="22"/>
        </w:rPr>
        <w:t xml:space="preserve">Objednatel je povinen převzít předmět plnění, u kterého byla při předání </w:t>
      </w:r>
      <w:r w:rsidR="00C54BED">
        <w:rPr>
          <w:sz w:val="22"/>
          <w:szCs w:val="22"/>
        </w:rPr>
        <w:t>Z</w:t>
      </w:r>
      <w:r w:rsidR="00C54BED" w:rsidRPr="00751E5F">
        <w:rPr>
          <w:sz w:val="22"/>
          <w:szCs w:val="22"/>
        </w:rPr>
        <w:t xml:space="preserve">hotovitelem </w:t>
      </w:r>
      <w:r w:rsidRPr="00751E5F">
        <w:rPr>
          <w:sz w:val="22"/>
          <w:szCs w:val="22"/>
        </w:rPr>
        <w:t>předvedena jeho způsobilost sloužit svému účelu</w:t>
      </w:r>
      <w:r w:rsidR="00751E5F">
        <w:rPr>
          <w:sz w:val="22"/>
          <w:szCs w:val="22"/>
        </w:rPr>
        <w:t xml:space="preserve"> dle </w:t>
      </w:r>
      <w:r w:rsidR="00EC6D60">
        <w:rPr>
          <w:sz w:val="22"/>
          <w:szCs w:val="22"/>
        </w:rPr>
        <w:t>odst.</w:t>
      </w:r>
      <w:r w:rsidR="00751E5F">
        <w:rPr>
          <w:sz w:val="22"/>
          <w:szCs w:val="22"/>
        </w:rPr>
        <w:t xml:space="preserve"> 4.3. této smlouvy</w:t>
      </w:r>
      <w:r w:rsidRPr="00751E5F">
        <w:rPr>
          <w:sz w:val="22"/>
          <w:szCs w:val="22"/>
        </w:rPr>
        <w:t xml:space="preserve"> a ke kterému </w:t>
      </w:r>
      <w:r w:rsidR="00C54BED">
        <w:rPr>
          <w:sz w:val="22"/>
          <w:szCs w:val="22"/>
        </w:rPr>
        <w:t>Z</w:t>
      </w:r>
      <w:r w:rsidR="00C54BED" w:rsidRPr="00751E5F">
        <w:rPr>
          <w:sz w:val="22"/>
          <w:szCs w:val="22"/>
        </w:rPr>
        <w:t xml:space="preserve">hotovitel </w:t>
      </w:r>
      <w:r w:rsidR="00186343" w:rsidRPr="00751E5F">
        <w:rPr>
          <w:sz w:val="22"/>
          <w:szCs w:val="22"/>
        </w:rPr>
        <w:t>doložil</w:t>
      </w:r>
      <w:r w:rsidRPr="00751E5F">
        <w:rPr>
          <w:sz w:val="22"/>
          <w:szCs w:val="22"/>
        </w:rPr>
        <w:t xml:space="preserve"> veškeré dokumenty požadované ve smlouvě či nezbytné pro jeho provozování.</w:t>
      </w:r>
      <w:r w:rsidR="00301147" w:rsidRPr="00751E5F">
        <w:rPr>
          <w:sz w:val="22"/>
          <w:szCs w:val="22"/>
        </w:rPr>
        <w:t xml:space="preserve"> O</w:t>
      </w:r>
      <w:r w:rsidRPr="00751E5F">
        <w:rPr>
          <w:sz w:val="22"/>
          <w:szCs w:val="22"/>
        </w:rPr>
        <w:t xml:space="preserve">bjednatel </w:t>
      </w:r>
      <w:r w:rsidR="00301147" w:rsidRPr="00751E5F">
        <w:rPr>
          <w:sz w:val="22"/>
          <w:szCs w:val="22"/>
        </w:rPr>
        <w:t>ne</w:t>
      </w:r>
      <w:r w:rsidRPr="00751E5F">
        <w:rPr>
          <w:sz w:val="22"/>
          <w:szCs w:val="22"/>
        </w:rPr>
        <w:t>převezme předmět plnění vykazující vady či nedodělky.</w:t>
      </w:r>
      <w:r w:rsidR="00B37D10">
        <w:rPr>
          <w:sz w:val="22"/>
          <w:szCs w:val="22"/>
        </w:rPr>
        <w:t xml:space="preserve"> </w:t>
      </w:r>
    </w:p>
    <w:p w14:paraId="5557267F" w14:textId="77777777" w:rsidR="00751E5F" w:rsidRPr="00751E5F" w:rsidRDefault="00751E5F" w:rsidP="00751E5F">
      <w:pPr>
        <w:pStyle w:val="rove2"/>
        <w:widowControl w:val="0"/>
        <w:spacing w:after="0"/>
        <w:ind w:left="709"/>
        <w:rPr>
          <w:sz w:val="22"/>
          <w:szCs w:val="22"/>
        </w:rPr>
      </w:pPr>
    </w:p>
    <w:p w14:paraId="7A2AEB59" w14:textId="5ADD9CF5" w:rsidR="004D7871" w:rsidRDefault="004D259F" w:rsidP="006D1D17">
      <w:pPr>
        <w:pStyle w:val="rove2"/>
        <w:widowControl w:val="0"/>
        <w:numPr>
          <w:ilvl w:val="1"/>
          <w:numId w:val="18"/>
        </w:numPr>
        <w:ind w:left="709" w:hanging="709"/>
        <w:rPr>
          <w:sz w:val="22"/>
          <w:szCs w:val="22"/>
        </w:rPr>
      </w:pPr>
      <w:r w:rsidRPr="00751E5F">
        <w:rPr>
          <w:sz w:val="22"/>
          <w:szCs w:val="22"/>
        </w:rPr>
        <w:t xml:space="preserve">Při předání prvního dokončeného vozidla </w:t>
      </w:r>
      <w:r w:rsidR="00751E5F">
        <w:rPr>
          <w:sz w:val="22"/>
          <w:szCs w:val="22"/>
        </w:rPr>
        <w:t>Z</w:t>
      </w:r>
      <w:r w:rsidRPr="00751E5F">
        <w:rPr>
          <w:sz w:val="22"/>
          <w:szCs w:val="22"/>
        </w:rPr>
        <w:t xml:space="preserve">hotovitelem zpět </w:t>
      </w:r>
      <w:r w:rsidR="00751E5F">
        <w:rPr>
          <w:sz w:val="22"/>
          <w:szCs w:val="22"/>
        </w:rPr>
        <w:t>O</w:t>
      </w:r>
      <w:r w:rsidRPr="00751E5F">
        <w:rPr>
          <w:sz w:val="22"/>
          <w:szCs w:val="22"/>
        </w:rPr>
        <w:t xml:space="preserve">bjednateli, je </w:t>
      </w:r>
      <w:r w:rsidR="00751E5F">
        <w:rPr>
          <w:sz w:val="22"/>
          <w:szCs w:val="22"/>
        </w:rPr>
        <w:t>Z</w:t>
      </w:r>
      <w:r w:rsidRPr="00751E5F">
        <w:rPr>
          <w:sz w:val="22"/>
          <w:szCs w:val="22"/>
        </w:rPr>
        <w:t>hotovitel povinen zprovoznit</w:t>
      </w:r>
      <w:r w:rsidR="00751E5F">
        <w:rPr>
          <w:sz w:val="22"/>
          <w:szCs w:val="22"/>
        </w:rPr>
        <w:t xml:space="preserve"> příslušný SW pro obsluhu kamerového systému a stahování a přehrávání záznamů na příslušné provozovně a na</w:t>
      </w:r>
      <w:r w:rsidRPr="00751E5F">
        <w:rPr>
          <w:sz w:val="22"/>
          <w:szCs w:val="22"/>
        </w:rPr>
        <w:t xml:space="preserve"> pracovišt</w:t>
      </w:r>
      <w:r w:rsidR="00751E5F">
        <w:rPr>
          <w:sz w:val="22"/>
          <w:szCs w:val="22"/>
        </w:rPr>
        <w:t>i</w:t>
      </w:r>
      <w:r w:rsidRPr="00751E5F">
        <w:rPr>
          <w:sz w:val="22"/>
          <w:szCs w:val="22"/>
        </w:rPr>
        <w:t xml:space="preserve"> dohledového centra pro dálkový náhled a dálkové stahování záznamů.</w:t>
      </w:r>
    </w:p>
    <w:p w14:paraId="5B93B469" w14:textId="77777777" w:rsidR="00C3241B" w:rsidRPr="00210BB6" w:rsidRDefault="00862E12" w:rsidP="007720F3">
      <w:pPr>
        <w:widowControl w:val="0"/>
        <w:numPr>
          <w:ilvl w:val="0"/>
          <w:numId w:val="18"/>
        </w:numPr>
        <w:tabs>
          <w:tab w:val="left" w:pos="0"/>
        </w:tabs>
        <w:rPr>
          <w:b/>
          <w:sz w:val="22"/>
          <w:szCs w:val="22"/>
        </w:rPr>
      </w:pPr>
      <w:r w:rsidRPr="00210BB6">
        <w:rPr>
          <w:b/>
          <w:sz w:val="22"/>
          <w:szCs w:val="22"/>
        </w:rPr>
        <w:t>Záruka za jakost, záruční lhůta, odpovědnost za vady</w:t>
      </w:r>
    </w:p>
    <w:p w14:paraId="0549D973" w14:textId="6E2E9672" w:rsidR="0021314D" w:rsidRPr="0021314D" w:rsidRDefault="008F414A" w:rsidP="0021314D">
      <w:pPr>
        <w:pStyle w:val="rove2"/>
        <w:widowControl w:val="0"/>
        <w:numPr>
          <w:ilvl w:val="1"/>
          <w:numId w:val="18"/>
        </w:numPr>
        <w:ind w:left="709" w:hanging="709"/>
        <w:rPr>
          <w:sz w:val="22"/>
          <w:szCs w:val="22"/>
        </w:rPr>
      </w:pPr>
      <w:r w:rsidRPr="00210BB6">
        <w:rPr>
          <w:sz w:val="22"/>
          <w:szCs w:val="22"/>
        </w:rPr>
        <w:t xml:space="preserve">Zhotovitel </w:t>
      </w:r>
      <w:r w:rsidR="00ED36D4" w:rsidRPr="00210BB6">
        <w:rPr>
          <w:sz w:val="22"/>
          <w:szCs w:val="22"/>
        </w:rPr>
        <w:t xml:space="preserve">poskytuje záruku za jakost jednotlivých komponent kamerového systému v délce min. 24 měsíců od data konečného předání a převzetí, bez omezení počtu hodin v provozu. </w:t>
      </w:r>
      <w:r w:rsidR="00D70DEF">
        <w:rPr>
          <w:sz w:val="22"/>
          <w:szCs w:val="22"/>
        </w:rPr>
        <w:t>Záruka za jakost počíná běžet pro každé jednotlivé vozidlo od okamžiku jeho předání a převzetí, avšak skončí nejdříve uplynutím 24 měsíců od konečného předání a převzetí posledního vozidla (tj. u všech vozidel uplyne záruka za jakost ve stejný okamžik).</w:t>
      </w:r>
    </w:p>
    <w:p w14:paraId="0B4DD458" w14:textId="559B50BB" w:rsidR="0021314D" w:rsidRPr="0021314D" w:rsidRDefault="0021314D" w:rsidP="0021314D">
      <w:pPr>
        <w:pStyle w:val="rove2"/>
        <w:widowControl w:val="0"/>
        <w:numPr>
          <w:ilvl w:val="1"/>
          <w:numId w:val="18"/>
        </w:numPr>
        <w:ind w:left="709" w:hanging="709"/>
        <w:rPr>
          <w:sz w:val="22"/>
          <w:szCs w:val="22"/>
        </w:rPr>
      </w:pPr>
      <w:r w:rsidRPr="0021314D">
        <w:rPr>
          <w:sz w:val="22"/>
          <w:szCs w:val="22"/>
        </w:rPr>
        <w:t xml:space="preserve">Objednatel a </w:t>
      </w:r>
      <w:r w:rsidR="00F259E6">
        <w:rPr>
          <w:sz w:val="22"/>
          <w:szCs w:val="22"/>
        </w:rPr>
        <w:t>Zhotovitel</w:t>
      </w:r>
      <w:r w:rsidR="00F259E6" w:rsidRPr="0021314D">
        <w:rPr>
          <w:sz w:val="22"/>
          <w:szCs w:val="22"/>
        </w:rPr>
        <w:t xml:space="preserve"> </w:t>
      </w:r>
      <w:r w:rsidRPr="0021314D">
        <w:rPr>
          <w:sz w:val="22"/>
          <w:szCs w:val="22"/>
        </w:rPr>
        <w:t>sjednávají, že veškeré záruky se vztahují jak na</w:t>
      </w:r>
      <w:r w:rsidR="00D12C1A">
        <w:rPr>
          <w:sz w:val="22"/>
          <w:szCs w:val="22"/>
        </w:rPr>
        <w:t xml:space="preserve"> kamerový</w:t>
      </w:r>
      <w:r w:rsidRPr="0021314D">
        <w:rPr>
          <w:sz w:val="22"/>
          <w:szCs w:val="22"/>
        </w:rPr>
        <w:t xml:space="preserve"> </w:t>
      </w:r>
      <w:r w:rsidR="00D12C1A">
        <w:rPr>
          <w:sz w:val="22"/>
          <w:szCs w:val="22"/>
        </w:rPr>
        <w:t>s</w:t>
      </w:r>
      <w:r w:rsidRPr="0021314D">
        <w:rPr>
          <w:sz w:val="22"/>
          <w:szCs w:val="22"/>
        </w:rPr>
        <w:t>ystém jako celek, tak i na každé jednotlivé dodané dílčí plnění a verzi</w:t>
      </w:r>
      <w:r w:rsidR="00D12C1A">
        <w:rPr>
          <w:sz w:val="22"/>
          <w:szCs w:val="22"/>
        </w:rPr>
        <w:t xml:space="preserve"> kamerového</w:t>
      </w:r>
      <w:r w:rsidRPr="0021314D">
        <w:rPr>
          <w:sz w:val="22"/>
          <w:szCs w:val="22"/>
        </w:rPr>
        <w:t xml:space="preserve"> </w:t>
      </w:r>
      <w:r w:rsidR="00D12C1A">
        <w:rPr>
          <w:sz w:val="22"/>
          <w:szCs w:val="22"/>
        </w:rPr>
        <w:t>s</w:t>
      </w:r>
      <w:r w:rsidRPr="0021314D">
        <w:rPr>
          <w:sz w:val="22"/>
          <w:szCs w:val="22"/>
        </w:rPr>
        <w:t xml:space="preserve">ystému včetně software. Záruka na software jako součást </w:t>
      </w:r>
      <w:r w:rsidR="00D12C1A">
        <w:rPr>
          <w:sz w:val="22"/>
          <w:szCs w:val="22"/>
        </w:rPr>
        <w:t>kamerového s</w:t>
      </w:r>
      <w:r w:rsidRPr="0021314D">
        <w:rPr>
          <w:sz w:val="22"/>
          <w:szCs w:val="22"/>
        </w:rPr>
        <w:t>ystému se řídí příslušnými licenčními podmínkami výrobce softwaru.</w:t>
      </w:r>
    </w:p>
    <w:p w14:paraId="5E48D5E3" w14:textId="177F94F1" w:rsidR="003A65E1" w:rsidRPr="00751E5F" w:rsidRDefault="00ED36D4" w:rsidP="004F19BA">
      <w:pPr>
        <w:pStyle w:val="rove2"/>
        <w:widowControl w:val="0"/>
        <w:numPr>
          <w:ilvl w:val="1"/>
          <w:numId w:val="18"/>
        </w:numPr>
        <w:ind w:left="709" w:hanging="709"/>
        <w:rPr>
          <w:sz w:val="22"/>
          <w:szCs w:val="22"/>
        </w:rPr>
      </w:pPr>
      <w:r w:rsidRPr="00751E5F">
        <w:rPr>
          <w:sz w:val="22"/>
          <w:szCs w:val="22"/>
        </w:rPr>
        <w:t>Pokud výrobce</w:t>
      </w:r>
      <w:r w:rsidR="00F351C3" w:rsidRPr="00751E5F">
        <w:rPr>
          <w:sz w:val="22"/>
          <w:szCs w:val="22"/>
        </w:rPr>
        <w:t xml:space="preserve"> nebo distributor</w:t>
      </w:r>
      <w:r w:rsidRPr="00751E5F">
        <w:rPr>
          <w:sz w:val="22"/>
          <w:szCs w:val="22"/>
        </w:rPr>
        <w:t xml:space="preserve"> některého komponentu, který byl použit </w:t>
      </w:r>
      <w:r w:rsidR="00CB6A98">
        <w:rPr>
          <w:sz w:val="22"/>
          <w:szCs w:val="22"/>
        </w:rPr>
        <w:t>Z</w:t>
      </w:r>
      <w:r w:rsidR="008F414A" w:rsidRPr="00751E5F">
        <w:rPr>
          <w:sz w:val="22"/>
          <w:szCs w:val="22"/>
        </w:rPr>
        <w:t xml:space="preserve">hotovitelem </w:t>
      </w:r>
      <w:r w:rsidR="003A65E1" w:rsidRPr="00751E5F">
        <w:rPr>
          <w:sz w:val="22"/>
          <w:szCs w:val="22"/>
        </w:rPr>
        <w:br/>
      </w:r>
      <w:r w:rsidRPr="00751E5F">
        <w:rPr>
          <w:sz w:val="22"/>
          <w:szCs w:val="22"/>
        </w:rPr>
        <w:t>při montáži kamerového systému, poskytuje záruční dobu delší, než je uvedeno v</w:t>
      </w:r>
      <w:r w:rsidR="00EC6D60">
        <w:rPr>
          <w:sz w:val="22"/>
          <w:szCs w:val="22"/>
        </w:rPr>
        <w:t> odst.</w:t>
      </w:r>
      <w:r w:rsidRPr="00751E5F">
        <w:rPr>
          <w:sz w:val="22"/>
          <w:szCs w:val="22"/>
        </w:rPr>
        <w:t xml:space="preserve"> </w:t>
      </w:r>
      <w:r w:rsidR="00A64943">
        <w:rPr>
          <w:sz w:val="22"/>
          <w:szCs w:val="22"/>
        </w:rPr>
        <w:br/>
      </w:r>
      <w:r w:rsidR="003A65E1" w:rsidRPr="00751E5F">
        <w:rPr>
          <w:sz w:val="22"/>
          <w:szCs w:val="22"/>
        </w:rPr>
        <w:t xml:space="preserve">9.1. </w:t>
      </w:r>
      <w:r w:rsidRPr="00751E5F">
        <w:rPr>
          <w:sz w:val="22"/>
          <w:szCs w:val="22"/>
        </w:rPr>
        <w:t xml:space="preserve">tohoto čl. smlouvy, bude </w:t>
      </w:r>
      <w:r w:rsidR="00EC6D60">
        <w:rPr>
          <w:sz w:val="22"/>
          <w:szCs w:val="22"/>
        </w:rPr>
        <w:t>Z</w:t>
      </w:r>
      <w:r w:rsidR="008F414A" w:rsidRPr="00751E5F">
        <w:rPr>
          <w:sz w:val="22"/>
          <w:szCs w:val="22"/>
        </w:rPr>
        <w:t xml:space="preserve">hotovitel </w:t>
      </w:r>
      <w:r w:rsidRPr="00751E5F">
        <w:rPr>
          <w:sz w:val="22"/>
          <w:szCs w:val="22"/>
        </w:rPr>
        <w:t xml:space="preserve">povinen přenést tuto delší záruku na </w:t>
      </w:r>
      <w:r w:rsidR="00CB6A98">
        <w:rPr>
          <w:sz w:val="22"/>
          <w:szCs w:val="22"/>
        </w:rPr>
        <w:t>O</w:t>
      </w:r>
      <w:r w:rsidR="008F414A" w:rsidRPr="00751E5F">
        <w:rPr>
          <w:sz w:val="22"/>
          <w:szCs w:val="22"/>
        </w:rPr>
        <w:t xml:space="preserve">bjednatele </w:t>
      </w:r>
      <w:r w:rsidRPr="00751E5F">
        <w:rPr>
          <w:sz w:val="22"/>
          <w:szCs w:val="22"/>
        </w:rPr>
        <w:t>dle této smlouvy.</w:t>
      </w:r>
    </w:p>
    <w:p w14:paraId="3C290416" w14:textId="539A0567" w:rsidR="004818EF" w:rsidRPr="00210BB6" w:rsidRDefault="00CC12EE" w:rsidP="000C5D90">
      <w:pPr>
        <w:pStyle w:val="rove2"/>
        <w:widowControl w:val="0"/>
        <w:numPr>
          <w:ilvl w:val="1"/>
          <w:numId w:val="18"/>
        </w:numPr>
        <w:ind w:left="709" w:hanging="709"/>
        <w:rPr>
          <w:sz w:val="22"/>
          <w:szCs w:val="22"/>
        </w:rPr>
      </w:pPr>
      <w:r w:rsidRPr="00210BB6">
        <w:rPr>
          <w:sz w:val="22"/>
          <w:szCs w:val="22"/>
        </w:rPr>
        <w:t xml:space="preserve">Pro </w:t>
      </w:r>
      <w:r w:rsidR="008F3F97" w:rsidRPr="00210BB6">
        <w:rPr>
          <w:sz w:val="22"/>
          <w:szCs w:val="22"/>
        </w:rPr>
        <w:t>uplatňování</w:t>
      </w:r>
      <w:r w:rsidRPr="00210BB6">
        <w:rPr>
          <w:sz w:val="22"/>
          <w:szCs w:val="22"/>
        </w:rPr>
        <w:t xml:space="preserve"> </w:t>
      </w:r>
      <w:r w:rsidR="008F3F97" w:rsidRPr="00210BB6">
        <w:rPr>
          <w:sz w:val="22"/>
          <w:szCs w:val="22"/>
        </w:rPr>
        <w:t>závad</w:t>
      </w:r>
      <w:r w:rsidRPr="00210BB6">
        <w:rPr>
          <w:sz w:val="22"/>
          <w:szCs w:val="22"/>
        </w:rPr>
        <w:t xml:space="preserve"> po záruční dob</w:t>
      </w:r>
      <w:r w:rsidR="00FB6FA6" w:rsidRPr="00210BB6">
        <w:rPr>
          <w:sz w:val="22"/>
          <w:szCs w:val="22"/>
        </w:rPr>
        <w:t>u</w:t>
      </w:r>
      <w:r w:rsidRPr="00210BB6">
        <w:rPr>
          <w:sz w:val="22"/>
          <w:szCs w:val="22"/>
        </w:rPr>
        <w:t xml:space="preserve"> </w:t>
      </w:r>
      <w:r w:rsidR="008F3F97" w:rsidRPr="00210BB6">
        <w:rPr>
          <w:sz w:val="22"/>
          <w:szCs w:val="22"/>
        </w:rPr>
        <w:t xml:space="preserve">a podmínky servisu </w:t>
      </w:r>
      <w:r w:rsidRPr="00210BB6">
        <w:rPr>
          <w:sz w:val="22"/>
          <w:szCs w:val="22"/>
        </w:rPr>
        <w:t xml:space="preserve">se uplatní podmínky, </w:t>
      </w:r>
      <w:r w:rsidR="003A65E1">
        <w:rPr>
          <w:sz w:val="22"/>
          <w:szCs w:val="22"/>
        </w:rPr>
        <w:br/>
      </w:r>
      <w:r w:rsidRPr="00210BB6">
        <w:rPr>
          <w:sz w:val="22"/>
          <w:szCs w:val="22"/>
        </w:rPr>
        <w:t>které</w:t>
      </w:r>
      <w:r w:rsidR="000C5D90" w:rsidRPr="00210BB6">
        <w:rPr>
          <w:sz w:val="22"/>
          <w:szCs w:val="22"/>
        </w:rPr>
        <w:t xml:space="preserve"> jsou uvedeny v Servisní smlouv</w:t>
      </w:r>
      <w:r w:rsidR="00543803" w:rsidRPr="00210BB6">
        <w:rPr>
          <w:sz w:val="22"/>
          <w:szCs w:val="22"/>
        </w:rPr>
        <w:t>ě uzavřené mezi stranami,</w:t>
      </w:r>
      <w:r w:rsidR="008B3D9F" w:rsidRPr="00210BB6">
        <w:rPr>
          <w:sz w:val="22"/>
          <w:szCs w:val="22"/>
        </w:rPr>
        <w:t xml:space="preserve"> upravující podmínky</w:t>
      </w:r>
      <w:r w:rsidRPr="00210BB6">
        <w:rPr>
          <w:sz w:val="22"/>
          <w:szCs w:val="22"/>
        </w:rPr>
        <w:t xml:space="preserve"> </w:t>
      </w:r>
      <w:r w:rsidR="0021314D">
        <w:rPr>
          <w:sz w:val="22"/>
          <w:szCs w:val="22"/>
        </w:rPr>
        <w:br/>
      </w:r>
      <w:r w:rsidRPr="00210BB6">
        <w:rPr>
          <w:sz w:val="22"/>
          <w:szCs w:val="22"/>
        </w:rPr>
        <w:t xml:space="preserve">pro </w:t>
      </w:r>
      <w:r w:rsidR="00BA40B5">
        <w:rPr>
          <w:sz w:val="22"/>
          <w:szCs w:val="22"/>
        </w:rPr>
        <w:t xml:space="preserve">záruční, </w:t>
      </w:r>
      <w:r w:rsidRPr="00210BB6">
        <w:rPr>
          <w:sz w:val="22"/>
          <w:szCs w:val="22"/>
        </w:rPr>
        <w:t>pozáruční</w:t>
      </w:r>
      <w:r w:rsidR="008B3D9F" w:rsidRPr="00210BB6">
        <w:rPr>
          <w:sz w:val="22"/>
          <w:szCs w:val="22"/>
        </w:rPr>
        <w:t xml:space="preserve"> a mimozáruční</w:t>
      </w:r>
      <w:r w:rsidRPr="00210BB6">
        <w:rPr>
          <w:sz w:val="22"/>
          <w:szCs w:val="22"/>
        </w:rPr>
        <w:t xml:space="preserve"> servis</w:t>
      </w:r>
      <w:r w:rsidR="00C6167D" w:rsidRPr="00210BB6">
        <w:rPr>
          <w:sz w:val="22"/>
          <w:szCs w:val="22"/>
        </w:rPr>
        <w:t xml:space="preserve"> (dále jen „</w:t>
      </w:r>
      <w:r w:rsidR="00C6167D" w:rsidRPr="005C661B">
        <w:rPr>
          <w:b/>
          <w:bCs/>
          <w:sz w:val="22"/>
          <w:szCs w:val="22"/>
        </w:rPr>
        <w:t>SLA</w:t>
      </w:r>
      <w:r w:rsidR="00C6167D" w:rsidRPr="00210BB6">
        <w:rPr>
          <w:sz w:val="22"/>
          <w:szCs w:val="22"/>
        </w:rPr>
        <w:t>“)</w:t>
      </w:r>
      <w:r w:rsidR="000C5D90" w:rsidRPr="00210BB6">
        <w:rPr>
          <w:sz w:val="22"/>
          <w:szCs w:val="22"/>
        </w:rPr>
        <w:t>.</w:t>
      </w:r>
      <w:r w:rsidRPr="00210BB6">
        <w:rPr>
          <w:sz w:val="22"/>
          <w:szCs w:val="22"/>
        </w:rPr>
        <w:t xml:space="preserve"> </w:t>
      </w:r>
      <w:r w:rsidR="005F07E8" w:rsidRPr="005F07E8">
        <w:rPr>
          <w:sz w:val="22"/>
          <w:szCs w:val="22"/>
        </w:rPr>
        <w:t xml:space="preserve">Servis a reklamaci po záruční dobu bude </w:t>
      </w:r>
      <w:r w:rsidR="00CB6A98">
        <w:rPr>
          <w:sz w:val="22"/>
          <w:szCs w:val="22"/>
        </w:rPr>
        <w:t>Z</w:t>
      </w:r>
      <w:r w:rsidR="005F07E8" w:rsidRPr="005F07E8">
        <w:rPr>
          <w:sz w:val="22"/>
          <w:szCs w:val="22"/>
        </w:rPr>
        <w:t xml:space="preserve">hotovitel provádět na vlastní náklady. Má se za to, že po dobu trvání záruky se vždy jedná o oprávněnou reklamaci, neprokáže-li </w:t>
      </w:r>
      <w:r w:rsidR="00CB6A98">
        <w:rPr>
          <w:sz w:val="22"/>
          <w:szCs w:val="22"/>
        </w:rPr>
        <w:t>Z</w:t>
      </w:r>
      <w:r w:rsidR="005F07E8" w:rsidRPr="005F07E8">
        <w:rPr>
          <w:sz w:val="22"/>
          <w:szCs w:val="22"/>
        </w:rPr>
        <w:t>hotovitel, že se jedná o nezáruční vadu / opravu.</w:t>
      </w:r>
      <w:r w:rsidR="005F07E8">
        <w:rPr>
          <w:sz w:val="22"/>
          <w:szCs w:val="22"/>
        </w:rPr>
        <w:t xml:space="preserve"> </w:t>
      </w:r>
      <w:r w:rsidR="008F3F97" w:rsidRPr="00210BB6">
        <w:rPr>
          <w:sz w:val="22"/>
          <w:szCs w:val="22"/>
        </w:rPr>
        <w:t xml:space="preserve">Zhotovitel je povinen přijímat všechny ohlášené závady ze ServiceDesku </w:t>
      </w:r>
      <w:r w:rsidR="00CB6A98">
        <w:rPr>
          <w:sz w:val="22"/>
          <w:szCs w:val="22"/>
        </w:rPr>
        <w:t>O</w:t>
      </w:r>
      <w:r w:rsidR="00CB6A98" w:rsidRPr="00210BB6">
        <w:rPr>
          <w:sz w:val="22"/>
          <w:szCs w:val="22"/>
        </w:rPr>
        <w:t>bjednatele</w:t>
      </w:r>
      <w:r w:rsidR="00E77A16" w:rsidRPr="00210BB6">
        <w:rPr>
          <w:sz w:val="22"/>
          <w:szCs w:val="22"/>
        </w:rPr>
        <w:t>.</w:t>
      </w:r>
    </w:p>
    <w:p w14:paraId="6CB5AE1E" w14:textId="16AFF67D" w:rsidR="00C3241B" w:rsidRPr="00210BB6" w:rsidRDefault="007219CB" w:rsidP="007720F3">
      <w:pPr>
        <w:pStyle w:val="rove2"/>
        <w:widowControl w:val="0"/>
        <w:numPr>
          <w:ilvl w:val="1"/>
          <w:numId w:val="18"/>
        </w:numPr>
        <w:ind w:left="709" w:hanging="709"/>
        <w:rPr>
          <w:sz w:val="22"/>
          <w:szCs w:val="22"/>
        </w:rPr>
      </w:pPr>
      <w:r w:rsidRPr="00210BB6">
        <w:rPr>
          <w:sz w:val="22"/>
          <w:szCs w:val="22"/>
        </w:rPr>
        <w:t xml:space="preserve">Obecně platí, že jakékoliv nároky plynoucí z některé z poskytnutých garancí, uplatněné </w:t>
      </w:r>
      <w:r w:rsidR="00CB6A98">
        <w:rPr>
          <w:sz w:val="22"/>
          <w:szCs w:val="22"/>
        </w:rPr>
        <w:t>O</w:t>
      </w:r>
      <w:r w:rsidR="008F414A" w:rsidRPr="00210BB6">
        <w:rPr>
          <w:sz w:val="22"/>
          <w:szCs w:val="22"/>
        </w:rPr>
        <w:t xml:space="preserve">bjednatelem </w:t>
      </w:r>
      <w:r w:rsidRPr="00210BB6">
        <w:rPr>
          <w:sz w:val="22"/>
          <w:szCs w:val="22"/>
        </w:rPr>
        <w:t xml:space="preserve">vůči </w:t>
      </w:r>
      <w:r w:rsidR="00CB6A98">
        <w:rPr>
          <w:sz w:val="22"/>
          <w:szCs w:val="22"/>
        </w:rPr>
        <w:t>Z</w:t>
      </w:r>
      <w:r w:rsidR="008F414A" w:rsidRPr="00210BB6">
        <w:rPr>
          <w:sz w:val="22"/>
          <w:szCs w:val="22"/>
        </w:rPr>
        <w:t>hotoviteli</w:t>
      </w:r>
      <w:r w:rsidRPr="00210BB6">
        <w:rPr>
          <w:sz w:val="22"/>
          <w:szCs w:val="22"/>
        </w:rPr>
        <w:t xml:space="preserve">, považují obě strany za oprávněné a platné, pokud </w:t>
      </w:r>
      <w:r w:rsidR="00CB6A98">
        <w:rPr>
          <w:sz w:val="22"/>
          <w:szCs w:val="22"/>
        </w:rPr>
        <w:t>Z</w:t>
      </w:r>
      <w:r w:rsidR="00CB6A98" w:rsidRPr="00210BB6">
        <w:rPr>
          <w:sz w:val="22"/>
          <w:szCs w:val="22"/>
        </w:rPr>
        <w:t xml:space="preserve">hotovitel </w:t>
      </w:r>
      <w:r w:rsidRPr="00210BB6">
        <w:rPr>
          <w:sz w:val="22"/>
          <w:szCs w:val="22"/>
        </w:rPr>
        <w:lastRenderedPageBreak/>
        <w:t xml:space="preserve">neprokáže jejich neoprávněnost. </w:t>
      </w:r>
      <w:r w:rsidR="008F414A" w:rsidRPr="00210BB6">
        <w:rPr>
          <w:sz w:val="22"/>
          <w:szCs w:val="22"/>
        </w:rPr>
        <w:t xml:space="preserve">Objednatel </w:t>
      </w:r>
      <w:r w:rsidRPr="00210BB6">
        <w:rPr>
          <w:sz w:val="22"/>
          <w:szCs w:val="22"/>
        </w:rPr>
        <w:t xml:space="preserve">se zavazuje poskytovat </w:t>
      </w:r>
      <w:r w:rsidR="00CB6A98">
        <w:rPr>
          <w:sz w:val="22"/>
          <w:szCs w:val="22"/>
        </w:rPr>
        <w:t>Z</w:t>
      </w:r>
      <w:r w:rsidR="00CB6A98" w:rsidRPr="00210BB6">
        <w:rPr>
          <w:sz w:val="22"/>
          <w:szCs w:val="22"/>
        </w:rPr>
        <w:t xml:space="preserve">hotoviteli </w:t>
      </w:r>
      <w:r w:rsidRPr="00210BB6">
        <w:rPr>
          <w:sz w:val="22"/>
          <w:szCs w:val="22"/>
        </w:rPr>
        <w:t xml:space="preserve">potřebnou součinnost při získávání podkladů pro posouzení nároků uplatněných </w:t>
      </w:r>
      <w:r w:rsidR="00CB6A98">
        <w:rPr>
          <w:sz w:val="22"/>
          <w:szCs w:val="22"/>
        </w:rPr>
        <w:t>O</w:t>
      </w:r>
      <w:r w:rsidR="00CB6A98" w:rsidRPr="00210BB6">
        <w:rPr>
          <w:sz w:val="22"/>
          <w:szCs w:val="22"/>
        </w:rPr>
        <w:t>bjednatelem</w:t>
      </w:r>
      <w:r w:rsidRPr="00210BB6">
        <w:rPr>
          <w:sz w:val="22"/>
          <w:szCs w:val="22"/>
        </w:rPr>
        <w:t>.</w:t>
      </w:r>
    </w:p>
    <w:p w14:paraId="10E597BB" w14:textId="286A89A5" w:rsidR="00C3241B" w:rsidRDefault="007219CB" w:rsidP="007720F3">
      <w:pPr>
        <w:pStyle w:val="rove2"/>
        <w:widowControl w:val="0"/>
        <w:numPr>
          <w:ilvl w:val="1"/>
          <w:numId w:val="18"/>
        </w:numPr>
        <w:ind w:left="709" w:hanging="709"/>
        <w:rPr>
          <w:sz w:val="22"/>
          <w:szCs w:val="22"/>
        </w:rPr>
      </w:pPr>
      <w:r w:rsidRPr="00210BB6">
        <w:rPr>
          <w:sz w:val="22"/>
          <w:szCs w:val="22"/>
        </w:rPr>
        <w:t>Běh veškerých záručních dob se pro jednotlivé kamerové systémy (jednotliv</w:t>
      </w:r>
      <w:r w:rsidR="001D2132" w:rsidRPr="00210BB6">
        <w:rPr>
          <w:sz w:val="22"/>
          <w:szCs w:val="22"/>
        </w:rPr>
        <w:t>á</w:t>
      </w:r>
      <w:r w:rsidRPr="00210BB6">
        <w:rPr>
          <w:sz w:val="22"/>
          <w:szCs w:val="22"/>
        </w:rPr>
        <w:t xml:space="preserve"> </w:t>
      </w:r>
      <w:r w:rsidR="00CE45A4" w:rsidRPr="00210BB6">
        <w:rPr>
          <w:sz w:val="22"/>
          <w:szCs w:val="22"/>
        </w:rPr>
        <w:t>vozidla</w:t>
      </w:r>
      <w:r w:rsidRPr="00210BB6">
        <w:rPr>
          <w:sz w:val="22"/>
          <w:szCs w:val="22"/>
        </w:rPr>
        <w:t xml:space="preserve">) počítá samostatně, a to vždy od data jejich konečného převzetí </w:t>
      </w:r>
      <w:r w:rsidR="00CB6A98">
        <w:rPr>
          <w:sz w:val="22"/>
          <w:szCs w:val="22"/>
        </w:rPr>
        <w:t>O</w:t>
      </w:r>
      <w:r w:rsidR="00CB6A98" w:rsidRPr="00210BB6">
        <w:rPr>
          <w:sz w:val="22"/>
          <w:szCs w:val="22"/>
        </w:rPr>
        <w:t xml:space="preserve">bjednatelem </w:t>
      </w:r>
      <w:r w:rsidRPr="00210BB6">
        <w:rPr>
          <w:sz w:val="22"/>
          <w:szCs w:val="22"/>
        </w:rPr>
        <w:t xml:space="preserve">dle </w:t>
      </w:r>
      <w:r w:rsidR="00EC6D60">
        <w:rPr>
          <w:sz w:val="22"/>
          <w:szCs w:val="22"/>
        </w:rPr>
        <w:t>odst.</w:t>
      </w:r>
      <w:r w:rsidRPr="00210BB6">
        <w:rPr>
          <w:sz w:val="22"/>
          <w:szCs w:val="22"/>
        </w:rPr>
        <w:t xml:space="preserve"> </w:t>
      </w:r>
      <w:r w:rsidR="00A80B3C" w:rsidRPr="00210BB6">
        <w:rPr>
          <w:sz w:val="22"/>
          <w:szCs w:val="22"/>
        </w:rPr>
        <w:t>8</w:t>
      </w:r>
      <w:r w:rsidRPr="00210BB6">
        <w:rPr>
          <w:sz w:val="22"/>
          <w:szCs w:val="22"/>
        </w:rPr>
        <w:t>.</w:t>
      </w:r>
      <w:r w:rsidR="003A65E1">
        <w:rPr>
          <w:sz w:val="22"/>
          <w:szCs w:val="22"/>
        </w:rPr>
        <w:t>6</w:t>
      </w:r>
      <w:r w:rsidR="00B676B4">
        <w:rPr>
          <w:sz w:val="22"/>
          <w:szCs w:val="22"/>
        </w:rPr>
        <w:t>.</w:t>
      </w:r>
      <w:r w:rsidRPr="00210BB6">
        <w:rPr>
          <w:sz w:val="22"/>
          <w:szCs w:val="22"/>
        </w:rPr>
        <w:t xml:space="preserve"> smlouvy.</w:t>
      </w:r>
    </w:p>
    <w:p w14:paraId="0B12BCAB" w14:textId="3C382F74" w:rsidR="009D044E" w:rsidRDefault="00EC6D60" w:rsidP="007720F3">
      <w:pPr>
        <w:pStyle w:val="rove2"/>
        <w:widowControl w:val="0"/>
        <w:numPr>
          <w:ilvl w:val="1"/>
          <w:numId w:val="18"/>
        </w:numPr>
        <w:ind w:left="709" w:hanging="709"/>
        <w:rPr>
          <w:sz w:val="22"/>
          <w:szCs w:val="22"/>
        </w:rPr>
      </w:pPr>
      <w:r>
        <w:rPr>
          <w:sz w:val="22"/>
          <w:szCs w:val="22"/>
        </w:rPr>
        <w:t>Zhotovitel</w:t>
      </w:r>
      <w:r w:rsidR="009D044E" w:rsidRPr="009D044E">
        <w:rPr>
          <w:sz w:val="22"/>
          <w:szCs w:val="22"/>
        </w:rPr>
        <w:t xml:space="preserve"> tímto poskytuje Objednateli záruku za to, že veškerá plnění tvořící</w:t>
      </w:r>
      <w:r w:rsidR="00D12C1A">
        <w:rPr>
          <w:sz w:val="22"/>
          <w:szCs w:val="22"/>
        </w:rPr>
        <w:t xml:space="preserve"> kamerový</w:t>
      </w:r>
      <w:r w:rsidR="009D044E" w:rsidRPr="009D044E">
        <w:rPr>
          <w:sz w:val="22"/>
          <w:szCs w:val="22"/>
        </w:rPr>
        <w:t xml:space="preserve"> </w:t>
      </w:r>
      <w:r w:rsidR="00D12C1A">
        <w:rPr>
          <w:sz w:val="22"/>
          <w:szCs w:val="22"/>
        </w:rPr>
        <w:t>s</w:t>
      </w:r>
      <w:r w:rsidR="009D044E" w:rsidRPr="009D044E">
        <w:rPr>
          <w:sz w:val="22"/>
          <w:szCs w:val="22"/>
        </w:rPr>
        <w:t xml:space="preserve">ystém, jakož i </w:t>
      </w:r>
      <w:r w:rsidR="00D12C1A">
        <w:rPr>
          <w:sz w:val="22"/>
          <w:szCs w:val="22"/>
        </w:rPr>
        <w:t>p</w:t>
      </w:r>
      <w:r w:rsidR="009D044E" w:rsidRPr="009D044E">
        <w:rPr>
          <w:sz w:val="22"/>
          <w:szCs w:val="22"/>
        </w:rPr>
        <w:t>odpora a údržba</w:t>
      </w:r>
      <w:r w:rsidR="00D12C1A">
        <w:rPr>
          <w:sz w:val="22"/>
          <w:szCs w:val="22"/>
        </w:rPr>
        <w:t xml:space="preserve"> kamerového</w:t>
      </w:r>
      <w:r w:rsidR="009D044E" w:rsidRPr="009D044E">
        <w:rPr>
          <w:sz w:val="22"/>
          <w:szCs w:val="22"/>
        </w:rPr>
        <w:t xml:space="preserve"> </w:t>
      </w:r>
      <w:r w:rsidR="00D12C1A">
        <w:rPr>
          <w:sz w:val="22"/>
          <w:szCs w:val="22"/>
        </w:rPr>
        <w:t>s</w:t>
      </w:r>
      <w:r w:rsidR="009D044E" w:rsidRPr="009D044E">
        <w:rPr>
          <w:sz w:val="22"/>
          <w:szCs w:val="22"/>
        </w:rPr>
        <w:t xml:space="preserve">ystému, budou ze strany </w:t>
      </w:r>
      <w:r w:rsidR="00CB6A98">
        <w:rPr>
          <w:sz w:val="22"/>
          <w:szCs w:val="22"/>
        </w:rPr>
        <w:t>Zhotovitele</w:t>
      </w:r>
      <w:r w:rsidR="00CB6A98" w:rsidRPr="009D044E">
        <w:rPr>
          <w:sz w:val="22"/>
          <w:szCs w:val="22"/>
        </w:rPr>
        <w:t xml:space="preserve"> </w:t>
      </w:r>
      <w:r w:rsidR="009D044E" w:rsidRPr="009D044E">
        <w:rPr>
          <w:sz w:val="22"/>
          <w:szCs w:val="22"/>
        </w:rPr>
        <w:t>poskytovány s</w:t>
      </w:r>
      <w:r w:rsidR="00D12C1A">
        <w:rPr>
          <w:sz w:val="22"/>
          <w:szCs w:val="22"/>
        </w:rPr>
        <w:t> </w:t>
      </w:r>
      <w:r w:rsidR="009D044E" w:rsidRPr="009D044E">
        <w:rPr>
          <w:sz w:val="22"/>
          <w:szCs w:val="22"/>
        </w:rPr>
        <w:t xml:space="preserve">odbornou péčí v souladu </w:t>
      </w:r>
      <w:r w:rsidR="00CB6A98">
        <w:rPr>
          <w:sz w:val="22"/>
          <w:szCs w:val="22"/>
        </w:rPr>
        <w:t>s touto smlouvou</w:t>
      </w:r>
      <w:r w:rsidR="009D044E" w:rsidRPr="009D044E">
        <w:rPr>
          <w:sz w:val="22"/>
          <w:szCs w:val="22"/>
        </w:rPr>
        <w:t xml:space="preserve"> a prostřednictvím pracovníků </w:t>
      </w:r>
      <w:r w:rsidR="00CB6A98">
        <w:rPr>
          <w:sz w:val="22"/>
          <w:szCs w:val="22"/>
        </w:rPr>
        <w:t>Zhotovitele</w:t>
      </w:r>
      <w:r w:rsidR="00CB6A98" w:rsidRPr="009D044E">
        <w:rPr>
          <w:sz w:val="22"/>
          <w:szCs w:val="22"/>
        </w:rPr>
        <w:t xml:space="preserve"> </w:t>
      </w:r>
      <w:r w:rsidR="009D044E" w:rsidRPr="009D044E">
        <w:rPr>
          <w:sz w:val="22"/>
          <w:szCs w:val="22"/>
        </w:rPr>
        <w:t>disponujících dostatečným vzděláním a zkušenostmi s poskytováním daného plnění.</w:t>
      </w:r>
    </w:p>
    <w:p w14:paraId="2EBFA53A" w14:textId="27250EEE" w:rsidR="00871C0F" w:rsidRPr="0089035A" w:rsidRDefault="00871C0F" w:rsidP="0089035A">
      <w:pPr>
        <w:pStyle w:val="rove2"/>
        <w:widowControl w:val="0"/>
        <w:numPr>
          <w:ilvl w:val="1"/>
          <w:numId w:val="18"/>
        </w:numPr>
        <w:ind w:left="709" w:hanging="709"/>
        <w:rPr>
          <w:sz w:val="22"/>
          <w:szCs w:val="22"/>
        </w:rPr>
      </w:pPr>
      <w:r>
        <w:rPr>
          <w:sz w:val="22"/>
          <w:szCs w:val="22"/>
        </w:rPr>
        <w:t xml:space="preserve">Po celou dobu garantované životnosti (10 let ode dne převzetí kamerového systému) </w:t>
      </w:r>
      <w:r w:rsidR="00D12C1A">
        <w:rPr>
          <w:sz w:val="22"/>
          <w:szCs w:val="22"/>
        </w:rPr>
        <w:br/>
      </w:r>
      <w:r>
        <w:rPr>
          <w:sz w:val="22"/>
          <w:szCs w:val="22"/>
        </w:rPr>
        <w:t xml:space="preserve">se </w:t>
      </w:r>
      <w:r w:rsidR="00063838">
        <w:rPr>
          <w:sz w:val="22"/>
          <w:szCs w:val="22"/>
        </w:rPr>
        <w:t>Z</w:t>
      </w:r>
      <w:r>
        <w:rPr>
          <w:sz w:val="22"/>
          <w:szCs w:val="22"/>
        </w:rPr>
        <w:t xml:space="preserve">hotovitel zavazuje </w:t>
      </w:r>
      <w:r w:rsidR="0089035A">
        <w:rPr>
          <w:sz w:val="22"/>
          <w:szCs w:val="22"/>
        </w:rPr>
        <w:t>být připraven provádět pozáruční servis,</w:t>
      </w:r>
      <w:r w:rsidR="0089035A" w:rsidRPr="0089035A">
        <w:rPr>
          <w:sz w:val="22"/>
          <w:szCs w:val="22"/>
        </w:rPr>
        <w:t xml:space="preserve"> </w:t>
      </w:r>
      <w:r w:rsidR="0089035A">
        <w:rPr>
          <w:sz w:val="22"/>
          <w:szCs w:val="22"/>
        </w:rPr>
        <w:t>poskytovat mimozáruční servis opravy vad, na které se záruka za jakost nebude vztahovat,</w:t>
      </w:r>
      <w:r w:rsidR="0089035A" w:rsidRPr="0089035A">
        <w:rPr>
          <w:sz w:val="22"/>
          <w:szCs w:val="22"/>
        </w:rPr>
        <w:t xml:space="preserve"> </w:t>
      </w:r>
      <w:r w:rsidR="0089035A">
        <w:rPr>
          <w:sz w:val="22"/>
          <w:szCs w:val="22"/>
        </w:rPr>
        <w:t xml:space="preserve">a zajišťovat dodávky náhradních dílů, </w:t>
      </w:r>
      <w:r w:rsidRPr="0089035A">
        <w:rPr>
          <w:sz w:val="22"/>
          <w:szCs w:val="22"/>
        </w:rPr>
        <w:t xml:space="preserve">a to za obvyklé ceny a za obvyklých podmínek, zejména </w:t>
      </w:r>
      <w:r w:rsidR="00063838">
        <w:rPr>
          <w:sz w:val="22"/>
          <w:szCs w:val="22"/>
        </w:rPr>
        <w:t xml:space="preserve">co do </w:t>
      </w:r>
      <w:r w:rsidRPr="0089035A">
        <w:rPr>
          <w:sz w:val="22"/>
          <w:szCs w:val="22"/>
        </w:rPr>
        <w:t>termín</w:t>
      </w:r>
      <w:r w:rsidR="00063838">
        <w:rPr>
          <w:sz w:val="22"/>
          <w:szCs w:val="22"/>
        </w:rPr>
        <w:t>u</w:t>
      </w:r>
      <w:r w:rsidRPr="0089035A">
        <w:rPr>
          <w:sz w:val="22"/>
          <w:szCs w:val="22"/>
        </w:rPr>
        <w:t xml:space="preserve"> plnění</w:t>
      </w:r>
      <w:r w:rsidR="0089035A">
        <w:rPr>
          <w:sz w:val="22"/>
          <w:szCs w:val="22"/>
        </w:rPr>
        <w:t>.</w:t>
      </w:r>
      <w:r w:rsidR="005A6E79">
        <w:rPr>
          <w:sz w:val="22"/>
          <w:szCs w:val="22"/>
        </w:rPr>
        <w:t xml:space="preserve"> V případě dodávky náhradních dílů se obvyklými podmínkami rozumí do 3 pracovních dnů ode dne doručení objednávky s místem plnění v areálu </w:t>
      </w:r>
      <w:r w:rsidR="00063838">
        <w:rPr>
          <w:sz w:val="22"/>
          <w:szCs w:val="22"/>
        </w:rPr>
        <w:t>O</w:t>
      </w:r>
      <w:r w:rsidR="005A6E79">
        <w:rPr>
          <w:sz w:val="22"/>
          <w:szCs w:val="22"/>
        </w:rPr>
        <w:t xml:space="preserve">bjednatele (nebude-li dohodnuto jinak). </w:t>
      </w:r>
    </w:p>
    <w:p w14:paraId="52FAAAE3" w14:textId="77777777" w:rsidR="00C3241B" w:rsidRPr="00210BB6" w:rsidRDefault="00862E12" w:rsidP="007720F3">
      <w:pPr>
        <w:widowControl w:val="0"/>
        <w:numPr>
          <w:ilvl w:val="0"/>
          <w:numId w:val="18"/>
        </w:numPr>
        <w:tabs>
          <w:tab w:val="left" w:pos="0"/>
        </w:tabs>
        <w:rPr>
          <w:b/>
          <w:sz w:val="22"/>
          <w:szCs w:val="22"/>
        </w:rPr>
      </w:pPr>
      <w:r w:rsidRPr="00210BB6">
        <w:rPr>
          <w:b/>
          <w:sz w:val="22"/>
          <w:szCs w:val="22"/>
        </w:rPr>
        <w:t>Sankční ujednání</w:t>
      </w:r>
    </w:p>
    <w:p w14:paraId="6D4E0D3D" w14:textId="7E3026A3" w:rsidR="00D12C1A" w:rsidRPr="00063838" w:rsidRDefault="007219CB" w:rsidP="00063838">
      <w:pPr>
        <w:pStyle w:val="rove2"/>
        <w:widowControl w:val="0"/>
        <w:numPr>
          <w:ilvl w:val="1"/>
          <w:numId w:val="18"/>
        </w:numPr>
        <w:ind w:left="709" w:hanging="709"/>
        <w:rPr>
          <w:sz w:val="22"/>
          <w:szCs w:val="22"/>
        </w:rPr>
      </w:pPr>
      <w:r w:rsidRPr="00751E5F">
        <w:rPr>
          <w:sz w:val="22"/>
          <w:szCs w:val="22"/>
        </w:rPr>
        <w:t xml:space="preserve">V případě, že </w:t>
      </w:r>
      <w:r w:rsidR="00EC6D60">
        <w:rPr>
          <w:sz w:val="22"/>
          <w:szCs w:val="22"/>
        </w:rPr>
        <w:t>Z</w:t>
      </w:r>
      <w:r w:rsidR="008F414A" w:rsidRPr="00751E5F">
        <w:rPr>
          <w:sz w:val="22"/>
          <w:szCs w:val="22"/>
        </w:rPr>
        <w:t xml:space="preserve">hotovitel </w:t>
      </w:r>
      <w:r w:rsidR="00C02778" w:rsidRPr="00751E5F">
        <w:rPr>
          <w:sz w:val="22"/>
          <w:szCs w:val="22"/>
        </w:rPr>
        <w:t xml:space="preserve">nevybaví </w:t>
      </w:r>
      <w:r w:rsidRPr="00751E5F">
        <w:rPr>
          <w:sz w:val="22"/>
          <w:szCs w:val="22"/>
        </w:rPr>
        <w:t>všechn</w:t>
      </w:r>
      <w:r w:rsidR="003A65E1" w:rsidRPr="00751E5F">
        <w:rPr>
          <w:sz w:val="22"/>
          <w:szCs w:val="22"/>
        </w:rPr>
        <w:t>a</w:t>
      </w:r>
      <w:r w:rsidRPr="00751E5F">
        <w:rPr>
          <w:sz w:val="22"/>
          <w:szCs w:val="22"/>
        </w:rPr>
        <w:t xml:space="preserve"> </w:t>
      </w:r>
      <w:r w:rsidR="00C02778" w:rsidRPr="00751E5F">
        <w:rPr>
          <w:sz w:val="22"/>
          <w:szCs w:val="22"/>
        </w:rPr>
        <w:t xml:space="preserve">vozidla </w:t>
      </w:r>
      <w:r w:rsidRPr="00751E5F">
        <w:rPr>
          <w:sz w:val="22"/>
          <w:szCs w:val="22"/>
        </w:rPr>
        <w:t>kamerov</w:t>
      </w:r>
      <w:r w:rsidR="00C02778" w:rsidRPr="00751E5F">
        <w:rPr>
          <w:sz w:val="22"/>
          <w:szCs w:val="22"/>
        </w:rPr>
        <w:t>ým</w:t>
      </w:r>
      <w:r w:rsidRPr="00751E5F">
        <w:rPr>
          <w:sz w:val="22"/>
          <w:szCs w:val="22"/>
        </w:rPr>
        <w:t xml:space="preserve"> systém</w:t>
      </w:r>
      <w:r w:rsidR="00C02778" w:rsidRPr="00751E5F">
        <w:rPr>
          <w:sz w:val="22"/>
          <w:szCs w:val="22"/>
        </w:rPr>
        <w:t>em</w:t>
      </w:r>
      <w:r w:rsidR="00863692" w:rsidRPr="00751E5F">
        <w:rPr>
          <w:sz w:val="22"/>
          <w:szCs w:val="22"/>
        </w:rPr>
        <w:t xml:space="preserve"> v termínu sjednaném dle </w:t>
      </w:r>
      <w:r w:rsidR="00EC6D60">
        <w:rPr>
          <w:sz w:val="22"/>
          <w:szCs w:val="22"/>
        </w:rPr>
        <w:t>odst.</w:t>
      </w:r>
      <w:r w:rsidR="00863692" w:rsidRPr="00751E5F">
        <w:rPr>
          <w:sz w:val="22"/>
          <w:szCs w:val="22"/>
        </w:rPr>
        <w:t xml:space="preserve"> 4</w:t>
      </w:r>
      <w:r w:rsidRPr="00751E5F">
        <w:rPr>
          <w:sz w:val="22"/>
          <w:szCs w:val="22"/>
        </w:rPr>
        <w:t>.</w:t>
      </w:r>
      <w:r w:rsidR="00863692" w:rsidRPr="00751E5F">
        <w:rPr>
          <w:sz w:val="22"/>
          <w:szCs w:val="22"/>
        </w:rPr>
        <w:t>2</w:t>
      </w:r>
      <w:r w:rsidRPr="00751E5F">
        <w:rPr>
          <w:sz w:val="22"/>
          <w:szCs w:val="22"/>
        </w:rPr>
        <w:t xml:space="preserve"> smlouvy, je </w:t>
      </w:r>
      <w:r w:rsidR="00EC6D60">
        <w:rPr>
          <w:sz w:val="22"/>
          <w:szCs w:val="22"/>
        </w:rPr>
        <w:t>O</w:t>
      </w:r>
      <w:r w:rsidR="008F414A" w:rsidRPr="00751E5F">
        <w:rPr>
          <w:sz w:val="22"/>
          <w:szCs w:val="22"/>
        </w:rPr>
        <w:t xml:space="preserve">bjednatel </w:t>
      </w:r>
      <w:r w:rsidRPr="00751E5F">
        <w:rPr>
          <w:sz w:val="22"/>
          <w:szCs w:val="22"/>
        </w:rPr>
        <w:t xml:space="preserve">oprávněn účtovat </w:t>
      </w:r>
      <w:r w:rsidR="00EC6D60">
        <w:rPr>
          <w:sz w:val="22"/>
          <w:szCs w:val="22"/>
        </w:rPr>
        <w:t>Z</w:t>
      </w:r>
      <w:r w:rsidR="008F414A" w:rsidRPr="00751E5F">
        <w:rPr>
          <w:sz w:val="22"/>
          <w:szCs w:val="22"/>
        </w:rPr>
        <w:t xml:space="preserve">hotoviteli </w:t>
      </w:r>
      <w:r w:rsidRPr="00751E5F">
        <w:rPr>
          <w:sz w:val="22"/>
          <w:szCs w:val="22"/>
        </w:rPr>
        <w:t>smluvní pokutu</w:t>
      </w:r>
      <w:r w:rsidR="005C661B">
        <w:rPr>
          <w:sz w:val="22"/>
          <w:szCs w:val="22"/>
        </w:rPr>
        <w:t xml:space="preserve"> </w:t>
      </w:r>
      <w:r w:rsidRPr="00751E5F">
        <w:rPr>
          <w:sz w:val="22"/>
          <w:szCs w:val="22"/>
        </w:rPr>
        <w:t>ve</w:t>
      </w:r>
      <w:r w:rsidR="005C661B">
        <w:rPr>
          <w:sz w:val="22"/>
          <w:szCs w:val="22"/>
        </w:rPr>
        <w:t xml:space="preserve"> </w:t>
      </w:r>
      <w:r w:rsidR="001D2132" w:rsidRPr="00751E5F">
        <w:rPr>
          <w:sz w:val="22"/>
          <w:szCs w:val="22"/>
        </w:rPr>
        <w:t xml:space="preserve">výši </w:t>
      </w:r>
      <w:r w:rsidR="008B385B">
        <w:rPr>
          <w:sz w:val="22"/>
          <w:szCs w:val="22"/>
        </w:rPr>
        <w:t>3</w:t>
      </w:r>
      <w:r w:rsidR="00E76D02">
        <w:rPr>
          <w:sz w:val="22"/>
          <w:szCs w:val="22"/>
        </w:rPr>
        <w:t> </w:t>
      </w:r>
      <w:r w:rsidR="001E770E">
        <w:rPr>
          <w:sz w:val="22"/>
          <w:szCs w:val="22"/>
        </w:rPr>
        <w:t>000</w:t>
      </w:r>
      <w:r w:rsidR="00E76D02">
        <w:rPr>
          <w:sz w:val="22"/>
          <w:szCs w:val="22"/>
        </w:rPr>
        <w:t>,-</w:t>
      </w:r>
      <w:r w:rsidR="00B93EDA" w:rsidRPr="00751E5F">
        <w:rPr>
          <w:sz w:val="22"/>
          <w:szCs w:val="22"/>
        </w:rPr>
        <w:t xml:space="preserve"> Kč</w:t>
      </w:r>
      <w:r w:rsidR="00186343" w:rsidRPr="00751E5F">
        <w:rPr>
          <w:sz w:val="22"/>
          <w:szCs w:val="22"/>
        </w:rPr>
        <w:t xml:space="preserve"> denně</w:t>
      </w:r>
      <w:r w:rsidR="00B93EDA" w:rsidRPr="00751E5F">
        <w:rPr>
          <w:sz w:val="22"/>
          <w:szCs w:val="22"/>
        </w:rPr>
        <w:t xml:space="preserve"> </w:t>
      </w:r>
      <w:r w:rsidR="00186343" w:rsidRPr="00751E5F">
        <w:rPr>
          <w:sz w:val="22"/>
          <w:szCs w:val="22"/>
        </w:rPr>
        <w:t>za</w:t>
      </w:r>
      <w:r w:rsidR="00B93EDA" w:rsidRPr="00751E5F">
        <w:rPr>
          <w:sz w:val="22"/>
          <w:szCs w:val="22"/>
        </w:rPr>
        <w:t xml:space="preserve"> každé</w:t>
      </w:r>
      <w:r w:rsidR="00E05392" w:rsidRPr="00751E5F">
        <w:rPr>
          <w:sz w:val="22"/>
          <w:szCs w:val="22"/>
        </w:rPr>
        <w:t xml:space="preserve"> včas</w:t>
      </w:r>
      <w:r w:rsidR="00B93EDA" w:rsidRPr="00751E5F">
        <w:rPr>
          <w:sz w:val="22"/>
          <w:szCs w:val="22"/>
        </w:rPr>
        <w:t xml:space="preserve"> </w:t>
      </w:r>
      <w:r w:rsidR="00063838">
        <w:rPr>
          <w:sz w:val="22"/>
          <w:szCs w:val="22"/>
        </w:rPr>
        <w:t xml:space="preserve">nepředané (nedokončené) </w:t>
      </w:r>
      <w:r w:rsidR="00B93EDA" w:rsidRPr="00751E5F">
        <w:rPr>
          <w:sz w:val="22"/>
          <w:szCs w:val="22"/>
        </w:rPr>
        <w:t>vozidlo</w:t>
      </w:r>
      <w:r w:rsidR="00E05392" w:rsidRPr="00751E5F">
        <w:rPr>
          <w:sz w:val="22"/>
          <w:szCs w:val="22"/>
        </w:rPr>
        <w:t>.</w:t>
      </w:r>
      <w:r w:rsidR="001D2132" w:rsidRPr="00751E5F">
        <w:rPr>
          <w:sz w:val="22"/>
          <w:szCs w:val="22"/>
        </w:rPr>
        <w:t xml:space="preserve"> Zaplacením smluvní pokuty není dotčeno právo </w:t>
      </w:r>
      <w:r w:rsidR="00063838">
        <w:rPr>
          <w:sz w:val="22"/>
          <w:szCs w:val="22"/>
        </w:rPr>
        <w:t>O</w:t>
      </w:r>
      <w:r w:rsidR="009B5625" w:rsidRPr="00751E5F">
        <w:rPr>
          <w:sz w:val="22"/>
          <w:szCs w:val="22"/>
        </w:rPr>
        <w:t xml:space="preserve">bjednatele </w:t>
      </w:r>
      <w:r w:rsidR="001D2132" w:rsidRPr="00751E5F">
        <w:rPr>
          <w:sz w:val="22"/>
          <w:szCs w:val="22"/>
        </w:rPr>
        <w:t xml:space="preserve">na náhradu škody. </w:t>
      </w:r>
    </w:p>
    <w:p w14:paraId="7DFFAF83" w14:textId="23FAD059" w:rsidR="001D2132" w:rsidRDefault="00CC12EE" w:rsidP="00186343">
      <w:pPr>
        <w:pStyle w:val="rove2"/>
        <w:widowControl w:val="0"/>
        <w:numPr>
          <w:ilvl w:val="1"/>
          <w:numId w:val="18"/>
        </w:numPr>
        <w:ind w:left="709" w:hanging="709"/>
        <w:rPr>
          <w:sz w:val="22"/>
          <w:szCs w:val="22"/>
        </w:rPr>
      </w:pPr>
      <w:r w:rsidRPr="00751E5F">
        <w:rPr>
          <w:sz w:val="22"/>
          <w:szCs w:val="22"/>
        </w:rPr>
        <w:t>V</w:t>
      </w:r>
      <w:r w:rsidR="008B385B">
        <w:rPr>
          <w:sz w:val="22"/>
          <w:szCs w:val="22"/>
        </w:rPr>
        <w:t> </w:t>
      </w:r>
      <w:r w:rsidRPr="00751E5F">
        <w:rPr>
          <w:sz w:val="22"/>
          <w:szCs w:val="22"/>
        </w:rPr>
        <w:t xml:space="preserve">případě prodlení </w:t>
      </w:r>
      <w:r w:rsidR="00063838">
        <w:rPr>
          <w:sz w:val="22"/>
          <w:szCs w:val="22"/>
        </w:rPr>
        <w:t>O</w:t>
      </w:r>
      <w:r w:rsidR="00063838" w:rsidRPr="00751E5F">
        <w:rPr>
          <w:sz w:val="22"/>
          <w:szCs w:val="22"/>
        </w:rPr>
        <w:t xml:space="preserve">bjednatele </w:t>
      </w:r>
      <w:r w:rsidRPr="00751E5F">
        <w:rPr>
          <w:sz w:val="22"/>
          <w:szCs w:val="22"/>
        </w:rPr>
        <w:t>s</w:t>
      </w:r>
      <w:r w:rsidR="008B385B">
        <w:rPr>
          <w:sz w:val="22"/>
          <w:szCs w:val="22"/>
        </w:rPr>
        <w:t> </w:t>
      </w:r>
      <w:r w:rsidRPr="00751E5F">
        <w:rPr>
          <w:sz w:val="22"/>
          <w:szCs w:val="22"/>
        </w:rPr>
        <w:t>předáním vozidel k</w:t>
      </w:r>
      <w:r w:rsidR="008B385B">
        <w:rPr>
          <w:sz w:val="22"/>
          <w:szCs w:val="22"/>
        </w:rPr>
        <w:t> </w:t>
      </w:r>
      <w:r w:rsidRPr="00751E5F">
        <w:rPr>
          <w:sz w:val="22"/>
          <w:szCs w:val="22"/>
        </w:rPr>
        <w:t xml:space="preserve">montáži kamerového systému nevzniká </w:t>
      </w:r>
      <w:r w:rsidR="00063838">
        <w:rPr>
          <w:sz w:val="22"/>
          <w:szCs w:val="22"/>
        </w:rPr>
        <w:t>O</w:t>
      </w:r>
      <w:r w:rsidR="00063838" w:rsidRPr="00751E5F">
        <w:rPr>
          <w:sz w:val="22"/>
          <w:szCs w:val="22"/>
        </w:rPr>
        <w:t xml:space="preserve">bjednateli </w:t>
      </w:r>
      <w:r w:rsidRPr="00751E5F">
        <w:rPr>
          <w:sz w:val="22"/>
          <w:szCs w:val="22"/>
        </w:rPr>
        <w:t>nárok na smluvní pokutu za tolik dní prodlení, kolik dní byl v</w:t>
      </w:r>
      <w:r w:rsidR="008B385B">
        <w:rPr>
          <w:sz w:val="22"/>
          <w:szCs w:val="22"/>
        </w:rPr>
        <w:t> </w:t>
      </w:r>
      <w:r w:rsidRPr="00751E5F">
        <w:rPr>
          <w:sz w:val="22"/>
          <w:szCs w:val="22"/>
        </w:rPr>
        <w:t>prodlení s</w:t>
      </w:r>
      <w:r w:rsidR="008B385B">
        <w:rPr>
          <w:sz w:val="22"/>
          <w:szCs w:val="22"/>
        </w:rPr>
        <w:t> </w:t>
      </w:r>
      <w:r w:rsidRPr="00751E5F">
        <w:rPr>
          <w:sz w:val="22"/>
          <w:szCs w:val="22"/>
        </w:rPr>
        <w:t>předán</w:t>
      </w:r>
      <w:r w:rsidR="00186343" w:rsidRPr="00751E5F">
        <w:rPr>
          <w:sz w:val="22"/>
          <w:szCs w:val="22"/>
        </w:rPr>
        <w:t>ím vozidel k</w:t>
      </w:r>
      <w:r w:rsidR="008B385B">
        <w:rPr>
          <w:sz w:val="22"/>
          <w:szCs w:val="22"/>
        </w:rPr>
        <w:t> </w:t>
      </w:r>
      <w:r w:rsidR="00186343" w:rsidRPr="00751E5F">
        <w:rPr>
          <w:sz w:val="22"/>
          <w:szCs w:val="22"/>
        </w:rPr>
        <w:t>montáži,</w:t>
      </w:r>
      <w:r w:rsidRPr="00751E5F">
        <w:rPr>
          <w:sz w:val="22"/>
          <w:szCs w:val="22"/>
        </w:rPr>
        <w:t xml:space="preserve"> avšak s</w:t>
      </w:r>
      <w:r w:rsidR="008B385B">
        <w:rPr>
          <w:sz w:val="22"/>
          <w:szCs w:val="22"/>
        </w:rPr>
        <w:t> </w:t>
      </w:r>
      <w:r w:rsidRPr="00751E5F">
        <w:rPr>
          <w:sz w:val="22"/>
          <w:szCs w:val="22"/>
        </w:rPr>
        <w:t>přihlédnutím ke skutečnosti, že k</w:t>
      </w:r>
      <w:r w:rsidR="008B385B">
        <w:rPr>
          <w:sz w:val="22"/>
          <w:szCs w:val="22"/>
        </w:rPr>
        <w:t> </w:t>
      </w:r>
      <w:r w:rsidRPr="00751E5F">
        <w:rPr>
          <w:sz w:val="22"/>
          <w:szCs w:val="22"/>
        </w:rPr>
        <w:t>montáži mohou být poskytnuty nejvýše dva vozy denně, nebude-li smluvními st</w:t>
      </w:r>
      <w:r w:rsidR="00186343" w:rsidRPr="00751E5F">
        <w:rPr>
          <w:sz w:val="22"/>
          <w:szCs w:val="22"/>
        </w:rPr>
        <w:t xml:space="preserve">ranami výslovně dohodnuto jinak, a </w:t>
      </w:r>
      <w:r w:rsidR="00063838">
        <w:rPr>
          <w:sz w:val="22"/>
          <w:szCs w:val="22"/>
        </w:rPr>
        <w:t>současně s</w:t>
      </w:r>
      <w:r w:rsidR="008B385B">
        <w:rPr>
          <w:sz w:val="22"/>
          <w:szCs w:val="22"/>
        </w:rPr>
        <w:t> </w:t>
      </w:r>
      <w:r w:rsidR="00063838">
        <w:rPr>
          <w:sz w:val="22"/>
          <w:szCs w:val="22"/>
        </w:rPr>
        <w:t>přihlédnutím k</w:t>
      </w:r>
      <w:r w:rsidR="008B385B">
        <w:rPr>
          <w:sz w:val="22"/>
          <w:szCs w:val="22"/>
        </w:rPr>
        <w:t> </w:t>
      </w:r>
      <w:r w:rsidR="00063838">
        <w:rPr>
          <w:sz w:val="22"/>
          <w:szCs w:val="22"/>
        </w:rPr>
        <w:t xml:space="preserve">tomu, </w:t>
      </w:r>
      <w:r w:rsidR="00186343" w:rsidRPr="00751E5F">
        <w:rPr>
          <w:sz w:val="22"/>
          <w:szCs w:val="22"/>
        </w:rPr>
        <w:t xml:space="preserve">že </w:t>
      </w:r>
      <w:r w:rsidR="00063838">
        <w:rPr>
          <w:sz w:val="22"/>
          <w:szCs w:val="22"/>
        </w:rPr>
        <w:t>O</w:t>
      </w:r>
      <w:r w:rsidR="00186343" w:rsidRPr="00751E5F">
        <w:rPr>
          <w:sz w:val="22"/>
          <w:szCs w:val="22"/>
        </w:rPr>
        <w:t xml:space="preserve">bjednatel nepředá </w:t>
      </w:r>
      <w:r w:rsidR="00063838">
        <w:rPr>
          <w:sz w:val="22"/>
          <w:szCs w:val="22"/>
        </w:rPr>
        <w:t>Z</w:t>
      </w:r>
      <w:r w:rsidR="00186343" w:rsidRPr="00751E5F">
        <w:rPr>
          <w:sz w:val="22"/>
          <w:szCs w:val="22"/>
        </w:rPr>
        <w:t>hotoviteli k</w:t>
      </w:r>
      <w:r w:rsidR="008B385B">
        <w:rPr>
          <w:sz w:val="22"/>
          <w:szCs w:val="22"/>
        </w:rPr>
        <w:t> </w:t>
      </w:r>
      <w:r w:rsidR="00186343" w:rsidRPr="00751E5F">
        <w:rPr>
          <w:sz w:val="22"/>
          <w:szCs w:val="22"/>
        </w:rPr>
        <w:t xml:space="preserve">montáži další vozidlo, dokud nebudou </w:t>
      </w:r>
      <w:r w:rsidR="00063838">
        <w:rPr>
          <w:sz w:val="22"/>
          <w:szCs w:val="22"/>
        </w:rPr>
        <w:t>O</w:t>
      </w:r>
      <w:r w:rsidR="00063838" w:rsidRPr="00751E5F">
        <w:rPr>
          <w:sz w:val="22"/>
          <w:szCs w:val="22"/>
        </w:rPr>
        <w:t xml:space="preserve">bjednateli </w:t>
      </w:r>
      <w:r w:rsidR="00186343" w:rsidRPr="00751E5F">
        <w:rPr>
          <w:sz w:val="22"/>
          <w:szCs w:val="22"/>
        </w:rPr>
        <w:t xml:space="preserve">zpět předána dokončená předchozí dvě vozidla, která </w:t>
      </w:r>
      <w:r w:rsidR="00063838">
        <w:rPr>
          <w:sz w:val="22"/>
          <w:szCs w:val="22"/>
        </w:rPr>
        <w:t>Z</w:t>
      </w:r>
      <w:r w:rsidR="00063838" w:rsidRPr="00751E5F">
        <w:rPr>
          <w:sz w:val="22"/>
          <w:szCs w:val="22"/>
        </w:rPr>
        <w:t xml:space="preserve">hotovitel </w:t>
      </w:r>
      <w:r w:rsidR="00186343" w:rsidRPr="00751E5F">
        <w:rPr>
          <w:sz w:val="22"/>
          <w:szCs w:val="22"/>
        </w:rPr>
        <w:t>převzal k</w:t>
      </w:r>
      <w:r w:rsidR="008B385B">
        <w:rPr>
          <w:sz w:val="22"/>
          <w:szCs w:val="22"/>
        </w:rPr>
        <w:t> </w:t>
      </w:r>
      <w:r w:rsidR="00186343" w:rsidRPr="00751E5F">
        <w:rPr>
          <w:sz w:val="22"/>
          <w:szCs w:val="22"/>
        </w:rPr>
        <w:t xml:space="preserve">montáži. </w:t>
      </w:r>
    </w:p>
    <w:p w14:paraId="01B1C8CA" w14:textId="73A83156" w:rsidR="006D42A0" w:rsidRPr="00751E5F" w:rsidRDefault="006D42A0" w:rsidP="00186343">
      <w:pPr>
        <w:pStyle w:val="rove2"/>
        <w:widowControl w:val="0"/>
        <w:numPr>
          <w:ilvl w:val="1"/>
          <w:numId w:val="18"/>
        </w:numPr>
        <w:ind w:left="709" w:hanging="709"/>
        <w:rPr>
          <w:sz w:val="22"/>
          <w:szCs w:val="22"/>
        </w:rPr>
      </w:pPr>
      <w:r w:rsidRPr="006D42A0">
        <w:rPr>
          <w:sz w:val="22"/>
          <w:szCs w:val="22"/>
        </w:rPr>
        <w:t>Dojde-li k</w:t>
      </w:r>
      <w:r w:rsidR="008B385B">
        <w:rPr>
          <w:sz w:val="22"/>
          <w:szCs w:val="22"/>
        </w:rPr>
        <w:t> </w:t>
      </w:r>
      <w:r w:rsidRPr="006D42A0">
        <w:rPr>
          <w:sz w:val="22"/>
          <w:szCs w:val="22"/>
        </w:rPr>
        <w:t xml:space="preserve">porušení pravidel dle odst. </w:t>
      </w:r>
      <w:r>
        <w:rPr>
          <w:sz w:val="22"/>
          <w:szCs w:val="22"/>
        </w:rPr>
        <w:t>13.8.</w:t>
      </w:r>
      <w:r w:rsidRPr="006D42A0">
        <w:rPr>
          <w:sz w:val="22"/>
          <w:szCs w:val="22"/>
        </w:rPr>
        <w:t xml:space="preserve"> a/nebo </w:t>
      </w:r>
      <w:r>
        <w:rPr>
          <w:sz w:val="22"/>
          <w:szCs w:val="22"/>
        </w:rPr>
        <w:t>13</w:t>
      </w:r>
      <w:r w:rsidRPr="006D42A0">
        <w:rPr>
          <w:sz w:val="22"/>
          <w:szCs w:val="22"/>
        </w:rPr>
        <w:t>.</w:t>
      </w:r>
      <w:r>
        <w:rPr>
          <w:sz w:val="22"/>
          <w:szCs w:val="22"/>
        </w:rPr>
        <w:t>9.</w:t>
      </w:r>
      <w:r w:rsidRPr="006D42A0">
        <w:rPr>
          <w:sz w:val="22"/>
          <w:szCs w:val="22"/>
        </w:rPr>
        <w:t xml:space="preserve"> této smlouvy, je </w:t>
      </w:r>
      <w:r>
        <w:rPr>
          <w:sz w:val="22"/>
          <w:szCs w:val="22"/>
        </w:rPr>
        <w:t>Zhotovitel</w:t>
      </w:r>
      <w:r w:rsidRPr="006D42A0">
        <w:rPr>
          <w:sz w:val="22"/>
          <w:szCs w:val="22"/>
        </w:rPr>
        <w:t xml:space="preserve"> povinen zaplatit Objednateli smluvní pokutu ve výši 250.000 Kč, a to za každý jednotlivý případ porušení.</w:t>
      </w:r>
    </w:p>
    <w:p w14:paraId="4F228EBB" w14:textId="76F0BF90" w:rsidR="006D42A0" w:rsidRDefault="001D2132" w:rsidP="00FB392B">
      <w:pPr>
        <w:pStyle w:val="rove2"/>
        <w:widowControl w:val="0"/>
        <w:numPr>
          <w:ilvl w:val="1"/>
          <w:numId w:val="18"/>
        </w:numPr>
        <w:ind w:left="709" w:hanging="709"/>
        <w:rPr>
          <w:sz w:val="22"/>
          <w:szCs w:val="22"/>
        </w:rPr>
      </w:pPr>
      <w:r w:rsidRPr="00210BB6">
        <w:rPr>
          <w:sz w:val="22"/>
          <w:szCs w:val="22"/>
        </w:rPr>
        <w:t>Uplatněním jakékoliv smluvní pokuty není nijak dotčeno právo na náhradu vzniklé škody a ušlý zisk v</w:t>
      </w:r>
      <w:r w:rsidR="008B385B">
        <w:rPr>
          <w:sz w:val="22"/>
          <w:szCs w:val="22"/>
        </w:rPr>
        <w:t> </w:t>
      </w:r>
      <w:r w:rsidRPr="00210BB6">
        <w:rPr>
          <w:sz w:val="22"/>
          <w:szCs w:val="22"/>
        </w:rPr>
        <w:t xml:space="preserve">celém rozsahu způsobené škody. Uplatněním nároku na zaplacení smluvní pokuty ani jejím skutečným uhrazením nezanikne povinnost </w:t>
      </w:r>
      <w:r w:rsidR="00063838">
        <w:rPr>
          <w:sz w:val="22"/>
          <w:szCs w:val="22"/>
        </w:rPr>
        <w:t>Z</w:t>
      </w:r>
      <w:r w:rsidR="00063838" w:rsidRPr="00210BB6">
        <w:rPr>
          <w:sz w:val="22"/>
          <w:szCs w:val="22"/>
        </w:rPr>
        <w:t xml:space="preserve">hotovitele </w:t>
      </w:r>
      <w:r w:rsidRPr="00210BB6">
        <w:rPr>
          <w:sz w:val="22"/>
          <w:szCs w:val="22"/>
        </w:rPr>
        <w:t xml:space="preserve">splnit povinnost, jejíž plnění bylo </w:t>
      </w:r>
      <w:r w:rsidR="00063838">
        <w:rPr>
          <w:sz w:val="22"/>
          <w:szCs w:val="22"/>
        </w:rPr>
        <w:t>utvrzeno</w:t>
      </w:r>
      <w:r w:rsidR="00063838" w:rsidRPr="00210BB6">
        <w:rPr>
          <w:sz w:val="22"/>
          <w:szCs w:val="22"/>
        </w:rPr>
        <w:t xml:space="preserve"> </w:t>
      </w:r>
      <w:r w:rsidRPr="00210BB6">
        <w:rPr>
          <w:sz w:val="22"/>
          <w:szCs w:val="22"/>
        </w:rPr>
        <w:t xml:space="preserve">smluvní pokutou, a </w:t>
      </w:r>
      <w:r w:rsidR="00063838">
        <w:rPr>
          <w:sz w:val="22"/>
          <w:szCs w:val="22"/>
        </w:rPr>
        <w:t>Z</w:t>
      </w:r>
      <w:r w:rsidR="00063838" w:rsidRPr="00210BB6">
        <w:rPr>
          <w:sz w:val="22"/>
          <w:szCs w:val="22"/>
        </w:rPr>
        <w:t xml:space="preserve">hotovitel </w:t>
      </w:r>
      <w:r w:rsidRPr="00210BB6">
        <w:rPr>
          <w:sz w:val="22"/>
          <w:szCs w:val="22"/>
        </w:rPr>
        <w:t xml:space="preserve">tak bude i nadále povinen ke splnění takovéto povinnosti. </w:t>
      </w:r>
    </w:p>
    <w:p w14:paraId="5B0A687F" w14:textId="67C7A9C9" w:rsidR="00CE5165" w:rsidRDefault="001D2132" w:rsidP="00FB392B">
      <w:pPr>
        <w:pStyle w:val="rove2"/>
        <w:widowControl w:val="0"/>
        <w:numPr>
          <w:ilvl w:val="1"/>
          <w:numId w:val="18"/>
        </w:numPr>
        <w:ind w:left="709" w:hanging="709"/>
        <w:rPr>
          <w:sz w:val="22"/>
          <w:szCs w:val="22"/>
        </w:rPr>
      </w:pPr>
      <w:r w:rsidRPr="00210BB6">
        <w:rPr>
          <w:sz w:val="22"/>
          <w:szCs w:val="22"/>
        </w:rPr>
        <w:t>Pro vyloučení pochybnosti se smluvní strany výslovně dohodly, že škodou ve smyslu této smlouvy může případně být taktéž snížení nebo nepřiznání poskytnutí</w:t>
      </w:r>
      <w:r w:rsidR="00063838">
        <w:rPr>
          <w:sz w:val="22"/>
          <w:szCs w:val="22"/>
        </w:rPr>
        <w:t xml:space="preserve"> </w:t>
      </w:r>
      <w:r w:rsidRPr="00210BB6">
        <w:rPr>
          <w:sz w:val="22"/>
          <w:szCs w:val="22"/>
        </w:rPr>
        <w:t>dotace (ve smyslu zákona č. 218/2000 Sb., o rozpočtových pravidlech a o změně některých souvisejících zákonů</w:t>
      </w:r>
      <w:r w:rsidR="00D41F81">
        <w:rPr>
          <w:sz w:val="22"/>
          <w:szCs w:val="22"/>
        </w:rPr>
        <w:t>, ve znění pozdějších předpisů</w:t>
      </w:r>
      <w:r w:rsidRPr="00210BB6">
        <w:rPr>
          <w:sz w:val="22"/>
          <w:szCs w:val="22"/>
        </w:rPr>
        <w:t xml:space="preserve"> </w:t>
      </w:r>
      <w:r w:rsidR="00186343">
        <w:rPr>
          <w:sz w:val="22"/>
          <w:szCs w:val="22"/>
        </w:rPr>
        <w:t>–</w:t>
      </w:r>
      <w:r w:rsidRPr="00210BB6">
        <w:rPr>
          <w:sz w:val="22"/>
          <w:szCs w:val="22"/>
        </w:rPr>
        <w:t xml:space="preserve"> peněžní prostředky státního rozpočtu, státních finančních aktiv nebo národního fondu poskytnuté právnickým nebo fyzickým osobám na stanovený účel) ze strany třetího subjektu</w:t>
      </w:r>
      <w:r w:rsidR="00FB392B">
        <w:rPr>
          <w:sz w:val="22"/>
          <w:szCs w:val="22"/>
        </w:rPr>
        <w:t>,</w:t>
      </w:r>
      <w:r w:rsidRPr="00210BB6">
        <w:rPr>
          <w:sz w:val="22"/>
          <w:szCs w:val="22"/>
        </w:rPr>
        <w:t xml:space="preserve"> jestliže je toto snížení nebo nepřiznání poskytnutí dotace způsobeno prodlením nebo jiným porušením této smlouvy ze strany </w:t>
      </w:r>
      <w:r w:rsidR="00063838">
        <w:rPr>
          <w:sz w:val="22"/>
          <w:szCs w:val="22"/>
        </w:rPr>
        <w:t>Z</w:t>
      </w:r>
      <w:r w:rsidR="00063838" w:rsidRPr="00210BB6">
        <w:rPr>
          <w:sz w:val="22"/>
          <w:szCs w:val="22"/>
        </w:rPr>
        <w:t>hotovitele</w:t>
      </w:r>
      <w:r w:rsidRPr="00210BB6">
        <w:rPr>
          <w:sz w:val="22"/>
          <w:szCs w:val="22"/>
        </w:rPr>
        <w:t xml:space="preserve">. </w:t>
      </w:r>
    </w:p>
    <w:p w14:paraId="54FD268E" w14:textId="528A6D93" w:rsidR="00450B63" w:rsidRPr="00FB392B" w:rsidRDefault="001D2132" w:rsidP="00FB392B">
      <w:pPr>
        <w:pStyle w:val="rove2"/>
        <w:widowControl w:val="0"/>
        <w:numPr>
          <w:ilvl w:val="1"/>
          <w:numId w:val="18"/>
        </w:numPr>
        <w:ind w:left="709" w:hanging="709"/>
        <w:rPr>
          <w:sz w:val="22"/>
          <w:szCs w:val="22"/>
        </w:rPr>
      </w:pPr>
      <w:r w:rsidRPr="00FB392B">
        <w:rPr>
          <w:sz w:val="22"/>
          <w:szCs w:val="22"/>
        </w:rPr>
        <w:t xml:space="preserve">Pro vyloučení pochybnosti se smluvní strany výslovně dohodly, že škodou ve smyslu této smlouvy může případně být taktéž smluvní pokuta účtována </w:t>
      </w:r>
      <w:r w:rsidR="00063838">
        <w:rPr>
          <w:sz w:val="22"/>
          <w:szCs w:val="22"/>
        </w:rPr>
        <w:t>O</w:t>
      </w:r>
      <w:r w:rsidR="00063838" w:rsidRPr="00FB392B">
        <w:rPr>
          <w:sz w:val="22"/>
          <w:szCs w:val="22"/>
        </w:rPr>
        <w:t xml:space="preserve">bjednateli </w:t>
      </w:r>
      <w:r w:rsidRPr="00FB392B">
        <w:rPr>
          <w:sz w:val="22"/>
          <w:szCs w:val="22"/>
        </w:rPr>
        <w:t xml:space="preserve">objednatelem závazku veřejné služby za každý nevypravený spoj způsobený prodlením nebo jiným porušením této smlouvy ze strany </w:t>
      </w:r>
      <w:r w:rsidR="00063838">
        <w:rPr>
          <w:sz w:val="22"/>
          <w:szCs w:val="22"/>
        </w:rPr>
        <w:t>Z</w:t>
      </w:r>
      <w:r w:rsidR="00063838" w:rsidRPr="00FB392B">
        <w:rPr>
          <w:sz w:val="22"/>
          <w:szCs w:val="22"/>
        </w:rPr>
        <w:t>hotovitele</w:t>
      </w:r>
      <w:r w:rsidR="008B385B">
        <w:rPr>
          <w:sz w:val="22"/>
          <w:szCs w:val="22"/>
        </w:rPr>
        <w:t>, přičemž Zhotovitel bere na vědomí, že smluvní pokuta účtovaná Objednateli činí až 5 000 Kč za každý nevypravený spoj</w:t>
      </w:r>
      <w:r w:rsidRPr="00FB392B">
        <w:rPr>
          <w:sz w:val="22"/>
          <w:szCs w:val="22"/>
        </w:rPr>
        <w:t>.</w:t>
      </w:r>
    </w:p>
    <w:p w14:paraId="0EBCFA11" w14:textId="77777777" w:rsidR="00C832BE" w:rsidRPr="00210BB6" w:rsidRDefault="00C832BE" w:rsidP="003663E5">
      <w:pPr>
        <w:pStyle w:val="Nadpis1"/>
        <w:numPr>
          <w:ilvl w:val="0"/>
          <w:numId w:val="31"/>
        </w:numPr>
        <w:tabs>
          <w:tab w:val="left" w:pos="709"/>
        </w:tabs>
        <w:ind w:right="23"/>
        <w:jc w:val="both"/>
        <w:rPr>
          <w:rFonts w:ascii="Times New Roman" w:hAnsi="Times New Roman"/>
          <w:b/>
          <w:i/>
          <w:sz w:val="22"/>
          <w:szCs w:val="22"/>
        </w:rPr>
      </w:pPr>
      <w:r w:rsidRPr="00210BB6">
        <w:rPr>
          <w:rFonts w:ascii="Times New Roman" w:hAnsi="Times New Roman"/>
          <w:b/>
          <w:sz w:val="22"/>
          <w:szCs w:val="22"/>
        </w:rPr>
        <w:t>Podmínky poskytování dotace</w:t>
      </w:r>
    </w:p>
    <w:p w14:paraId="02D227E9" w14:textId="737767A2" w:rsidR="00C832BE" w:rsidRPr="00210BB6" w:rsidRDefault="00C832BE" w:rsidP="00C832BE">
      <w:pPr>
        <w:pStyle w:val="Odstavecseseznamem"/>
        <w:numPr>
          <w:ilvl w:val="1"/>
          <w:numId w:val="31"/>
        </w:numPr>
        <w:ind w:left="709" w:right="23" w:hanging="709"/>
        <w:jc w:val="both"/>
        <w:rPr>
          <w:sz w:val="22"/>
          <w:szCs w:val="22"/>
        </w:rPr>
      </w:pPr>
      <w:r w:rsidRPr="00210BB6">
        <w:rPr>
          <w:sz w:val="22"/>
          <w:szCs w:val="22"/>
        </w:rPr>
        <w:t xml:space="preserve">Bude-li Objednatel na realizaci předmětu smlouvy čerpat dotace z programů EU, umožní Zhotovitel Objednateli, poskytovateli dotace či jiným příslušným institucím ověřit realizaci </w:t>
      </w:r>
      <w:r w:rsidRPr="00210BB6">
        <w:rPr>
          <w:sz w:val="22"/>
          <w:szCs w:val="22"/>
        </w:rPr>
        <w:lastRenderedPageBreak/>
        <w:t xml:space="preserve">předmětu plnění prostřednictvím přezkoumání dokumentů nebo kontrol a v případě nutnosti provést kompletní audit na základě podkladových materiálů k účtům, účetním dokladům </w:t>
      </w:r>
      <w:r w:rsidR="00186343">
        <w:rPr>
          <w:sz w:val="22"/>
          <w:szCs w:val="22"/>
        </w:rPr>
        <w:br/>
      </w:r>
      <w:r w:rsidRPr="00210BB6">
        <w:rPr>
          <w:sz w:val="22"/>
          <w:szCs w:val="22"/>
        </w:rPr>
        <w:t>a veškerým dalším dokladům týkajícím se financování projektu. Tyto kontroly se mohou uskutečnit zejména po dobu udržitelnosti předmětu plnění.</w:t>
      </w:r>
    </w:p>
    <w:p w14:paraId="5351BEEE" w14:textId="172FDEDE" w:rsidR="00C832BE" w:rsidRPr="00210BB6" w:rsidRDefault="00450B63" w:rsidP="004D7871">
      <w:pPr>
        <w:pStyle w:val="Odstavecseseznamem"/>
        <w:numPr>
          <w:ilvl w:val="1"/>
          <w:numId w:val="31"/>
        </w:numPr>
        <w:spacing w:before="90"/>
        <w:ind w:left="709" w:right="23" w:hanging="709"/>
        <w:jc w:val="both"/>
        <w:rPr>
          <w:sz w:val="22"/>
          <w:szCs w:val="22"/>
        </w:rPr>
      </w:pPr>
      <w:r w:rsidRPr="00210BB6">
        <w:rPr>
          <w:sz w:val="22"/>
          <w:szCs w:val="22"/>
        </w:rPr>
        <w:t xml:space="preserve">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w:t>
      </w:r>
      <w:r w:rsidR="00186343">
        <w:rPr>
          <w:sz w:val="22"/>
          <w:szCs w:val="22"/>
        </w:rPr>
        <w:br/>
      </w:r>
      <w:r w:rsidRPr="00210BB6">
        <w:rPr>
          <w:sz w:val="22"/>
          <w:szCs w:val="22"/>
        </w:rPr>
        <w:t>aby dokumenty byly snadno přístupné a uložené tak, aby přezkoumání usnadnily.</w:t>
      </w:r>
    </w:p>
    <w:p w14:paraId="02168D87" w14:textId="0B3589E1" w:rsidR="00C832BE" w:rsidRPr="00210BB6" w:rsidRDefault="00450B63" w:rsidP="00C832BE">
      <w:pPr>
        <w:pStyle w:val="Odstavecseseznamem"/>
        <w:numPr>
          <w:ilvl w:val="1"/>
          <w:numId w:val="31"/>
        </w:numPr>
        <w:spacing w:before="90"/>
        <w:ind w:left="709" w:right="23" w:hanging="709"/>
        <w:jc w:val="both"/>
        <w:rPr>
          <w:sz w:val="22"/>
          <w:szCs w:val="22"/>
        </w:rPr>
      </w:pPr>
      <w:r w:rsidRPr="00210BB6">
        <w:rPr>
          <w:sz w:val="22"/>
          <w:szCs w:val="22"/>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063838">
        <w:rPr>
          <w:sz w:val="22"/>
          <w:szCs w:val="22"/>
        </w:rPr>
        <w:t>smlouvy</w:t>
      </w:r>
      <w:r w:rsidRPr="00210BB6">
        <w:rPr>
          <w:sz w:val="22"/>
          <w:szCs w:val="22"/>
        </w:rPr>
        <w:t>.</w:t>
      </w:r>
    </w:p>
    <w:p w14:paraId="36402F16" w14:textId="13CE15B0" w:rsidR="00C832BE" w:rsidRPr="00210BB6" w:rsidRDefault="00450B63" w:rsidP="00C832BE">
      <w:pPr>
        <w:pStyle w:val="Odstavecseseznamem"/>
        <w:numPr>
          <w:ilvl w:val="1"/>
          <w:numId w:val="31"/>
        </w:numPr>
        <w:spacing w:before="90"/>
        <w:ind w:left="709" w:right="23" w:hanging="709"/>
        <w:jc w:val="both"/>
        <w:rPr>
          <w:sz w:val="22"/>
          <w:szCs w:val="22"/>
        </w:rPr>
      </w:pPr>
      <w:r w:rsidRPr="00210BB6">
        <w:rPr>
          <w:sz w:val="22"/>
          <w:szCs w:val="22"/>
        </w:rPr>
        <w:t>Zhotovitel je povinen uchovávat veškerou dokumentaci související s realizací předmětu plnění včetně účetních dokladů minimálně</w:t>
      </w:r>
      <w:r w:rsidR="004D0580">
        <w:rPr>
          <w:sz w:val="22"/>
          <w:szCs w:val="22"/>
        </w:rPr>
        <w:t xml:space="preserve"> 10 let od finančního ukončení projektu</w:t>
      </w:r>
      <w:r w:rsidRPr="00210BB6">
        <w:rPr>
          <w:sz w:val="22"/>
          <w:szCs w:val="22"/>
        </w:rPr>
        <w:t xml:space="preserve">. </w:t>
      </w:r>
    </w:p>
    <w:p w14:paraId="575B3DED" w14:textId="144FB03E" w:rsidR="00C832BE" w:rsidRPr="00210BB6" w:rsidRDefault="00450B63" w:rsidP="00C832BE">
      <w:pPr>
        <w:pStyle w:val="Odstavecseseznamem"/>
        <w:numPr>
          <w:ilvl w:val="1"/>
          <w:numId w:val="31"/>
        </w:numPr>
        <w:spacing w:before="90"/>
        <w:ind w:left="709" w:right="23" w:hanging="709"/>
        <w:jc w:val="both"/>
        <w:rPr>
          <w:sz w:val="22"/>
          <w:szCs w:val="22"/>
        </w:rPr>
      </w:pPr>
      <w:r w:rsidRPr="00210BB6">
        <w:rPr>
          <w:sz w:val="22"/>
          <w:szCs w:val="22"/>
        </w:rPr>
        <w:t xml:space="preserve">Zhotovitel je povinen minimálně </w:t>
      </w:r>
      <w:r w:rsidR="004D0580">
        <w:rPr>
          <w:sz w:val="22"/>
          <w:szCs w:val="22"/>
        </w:rPr>
        <w:t xml:space="preserve">10 let od finančního ukončení projektu </w:t>
      </w:r>
      <w:r w:rsidRPr="00210BB6">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263A342" w14:textId="77777777" w:rsidR="00450B63" w:rsidRPr="00210BB6" w:rsidRDefault="00450B63" w:rsidP="00450B63">
      <w:pPr>
        <w:pStyle w:val="Zkladntextodsazen"/>
        <w:tabs>
          <w:tab w:val="num" w:pos="426"/>
        </w:tabs>
        <w:ind w:left="709" w:hanging="567"/>
        <w:jc w:val="left"/>
        <w:rPr>
          <w:rFonts w:ascii="Times New Roman" w:hAnsi="Times New Roman"/>
          <w:b w:val="0"/>
          <w:sz w:val="22"/>
          <w:szCs w:val="22"/>
          <w:u w:val="single"/>
        </w:rPr>
      </w:pPr>
    </w:p>
    <w:p w14:paraId="0AE63B68" w14:textId="59281AD6" w:rsidR="00DC4E2D" w:rsidRDefault="00DC4E2D" w:rsidP="00C832BE">
      <w:pPr>
        <w:pStyle w:val="Odstavecseseznamem"/>
        <w:widowControl w:val="0"/>
        <w:numPr>
          <w:ilvl w:val="0"/>
          <w:numId w:val="31"/>
        </w:numPr>
        <w:tabs>
          <w:tab w:val="left" w:pos="0"/>
        </w:tabs>
        <w:rPr>
          <w:b/>
          <w:sz w:val="22"/>
          <w:szCs w:val="22"/>
        </w:rPr>
      </w:pPr>
      <w:r>
        <w:rPr>
          <w:b/>
          <w:sz w:val="22"/>
          <w:szCs w:val="22"/>
        </w:rPr>
        <w:t>Licenční ujednání</w:t>
      </w:r>
    </w:p>
    <w:p w14:paraId="23CE09B6" w14:textId="40B4E160" w:rsidR="00117093" w:rsidRPr="00D12C1A" w:rsidRDefault="00DC4E2D" w:rsidP="00D12C1A">
      <w:pPr>
        <w:pStyle w:val="rove2"/>
        <w:widowControl w:val="0"/>
        <w:numPr>
          <w:ilvl w:val="1"/>
          <w:numId w:val="31"/>
        </w:numPr>
        <w:ind w:left="709" w:hanging="709"/>
        <w:rPr>
          <w:sz w:val="22"/>
          <w:szCs w:val="22"/>
        </w:rPr>
      </w:pPr>
      <w:r>
        <w:rPr>
          <w:sz w:val="22"/>
          <w:szCs w:val="22"/>
        </w:rPr>
        <w:t>Jelikož součástí předmětu plnění je také dodání softwaru, jenž</w:t>
      </w:r>
      <w:r w:rsidRPr="005F2C7A">
        <w:rPr>
          <w:sz w:val="22"/>
          <w:szCs w:val="22"/>
        </w:rPr>
        <w:t xml:space="preserve"> je  nutný pro činnost zařízení (tzv. technologi</w:t>
      </w:r>
      <w:r>
        <w:rPr>
          <w:sz w:val="22"/>
          <w:szCs w:val="22"/>
        </w:rPr>
        <w:t xml:space="preserve">cký software) a </w:t>
      </w:r>
      <w:r w:rsidRPr="005F2C7A">
        <w:rPr>
          <w:sz w:val="22"/>
          <w:szCs w:val="22"/>
        </w:rPr>
        <w:t xml:space="preserve">který </w:t>
      </w:r>
      <w:r>
        <w:rPr>
          <w:sz w:val="22"/>
          <w:szCs w:val="22"/>
        </w:rPr>
        <w:t xml:space="preserve">bude </w:t>
      </w:r>
      <w:r w:rsidRPr="005F2C7A">
        <w:rPr>
          <w:sz w:val="22"/>
          <w:szCs w:val="22"/>
        </w:rPr>
        <w:t>nap</w:t>
      </w:r>
      <w:r>
        <w:rPr>
          <w:sz w:val="22"/>
          <w:szCs w:val="22"/>
        </w:rPr>
        <w:t>lňovat</w:t>
      </w:r>
      <w:r w:rsidRPr="005F2C7A">
        <w:rPr>
          <w:sz w:val="22"/>
          <w:szCs w:val="22"/>
        </w:rPr>
        <w:t xml:space="preserve"> znaky díla ve smyslu zákona </w:t>
      </w:r>
      <w:r w:rsidR="00D12C1A">
        <w:rPr>
          <w:sz w:val="22"/>
          <w:szCs w:val="22"/>
        </w:rPr>
        <w:br/>
      </w:r>
      <w:r w:rsidRPr="005F2C7A">
        <w:rPr>
          <w:sz w:val="22"/>
          <w:szCs w:val="22"/>
        </w:rPr>
        <w:t>č. 121/2000 Sb. o právu autorském, o právech souvisejících s právem autorským a o změně některých zákonů (autorský zákon), ve znění pozdějších předpisů (dále jen „</w:t>
      </w:r>
      <w:r w:rsidRPr="00D12C1A">
        <w:rPr>
          <w:sz w:val="22"/>
          <w:szCs w:val="22"/>
        </w:rPr>
        <w:t>autorské</w:t>
      </w:r>
      <w:r w:rsidRPr="005F2C7A">
        <w:rPr>
          <w:sz w:val="22"/>
          <w:szCs w:val="22"/>
        </w:rPr>
        <w:t xml:space="preserve"> </w:t>
      </w:r>
      <w:r w:rsidRPr="00D12C1A">
        <w:rPr>
          <w:sz w:val="22"/>
          <w:szCs w:val="22"/>
        </w:rPr>
        <w:t>dílo</w:t>
      </w:r>
      <w:r>
        <w:rPr>
          <w:sz w:val="22"/>
          <w:szCs w:val="22"/>
        </w:rPr>
        <w:t xml:space="preserve">“),  získá </w:t>
      </w:r>
      <w:r w:rsidR="00663C99">
        <w:rPr>
          <w:sz w:val="22"/>
          <w:szCs w:val="22"/>
        </w:rPr>
        <w:t xml:space="preserve">Objednatel </w:t>
      </w:r>
      <w:r w:rsidRPr="005F2C7A">
        <w:rPr>
          <w:sz w:val="22"/>
          <w:szCs w:val="22"/>
        </w:rPr>
        <w:t xml:space="preserve">od </w:t>
      </w:r>
      <w:r w:rsidR="00663C99">
        <w:rPr>
          <w:sz w:val="22"/>
          <w:szCs w:val="22"/>
        </w:rPr>
        <w:t>Z</w:t>
      </w:r>
      <w:r>
        <w:rPr>
          <w:sz w:val="22"/>
          <w:szCs w:val="22"/>
        </w:rPr>
        <w:t>hotovitele</w:t>
      </w:r>
      <w:r w:rsidRPr="005F2C7A">
        <w:rPr>
          <w:sz w:val="22"/>
          <w:szCs w:val="22"/>
        </w:rPr>
        <w:t xml:space="preserve"> veškerá práva související s ochranou duševního vlastnictví vztahující se k dílu, a to v rozsahu nezbytném pro řádné užívání díla </w:t>
      </w:r>
      <w:r w:rsidR="00663C99">
        <w:rPr>
          <w:sz w:val="22"/>
          <w:szCs w:val="22"/>
        </w:rPr>
        <w:t>O</w:t>
      </w:r>
      <w:r w:rsidR="00D12C1A">
        <w:rPr>
          <w:sz w:val="22"/>
          <w:szCs w:val="22"/>
        </w:rPr>
        <w:t>bjednatelem</w:t>
      </w:r>
      <w:r w:rsidRPr="005F2C7A">
        <w:rPr>
          <w:sz w:val="22"/>
          <w:szCs w:val="22"/>
        </w:rPr>
        <w:t xml:space="preserve"> po celou dobu trvání příslušných práv. </w:t>
      </w:r>
      <w:r>
        <w:rPr>
          <w:sz w:val="22"/>
          <w:szCs w:val="22"/>
        </w:rPr>
        <w:t xml:space="preserve">Objednatel zejména získává od </w:t>
      </w:r>
      <w:r w:rsidR="00663C99">
        <w:rPr>
          <w:sz w:val="22"/>
          <w:szCs w:val="22"/>
        </w:rPr>
        <w:t>Zhotovitele</w:t>
      </w:r>
      <w:r w:rsidR="00663C99" w:rsidRPr="005F2C7A">
        <w:rPr>
          <w:sz w:val="22"/>
          <w:szCs w:val="22"/>
        </w:rPr>
        <w:t xml:space="preserve"> </w:t>
      </w:r>
      <w:r w:rsidRPr="005F2C7A">
        <w:rPr>
          <w:sz w:val="22"/>
          <w:szCs w:val="22"/>
        </w:rPr>
        <w:t>k takovému dílu nejpozději ke dni jeho předání veškerá majetková práva</w:t>
      </w:r>
      <w:r w:rsidR="00E16819">
        <w:rPr>
          <w:sz w:val="22"/>
          <w:szCs w:val="22"/>
        </w:rPr>
        <w:t xml:space="preserve"> nezbytná pro řádné užívání díla</w:t>
      </w:r>
      <w:r w:rsidRPr="005F2C7A">
        <w:rPr>
          <w:sz w:val="22"/>
          <w:szCs w:val="22"/>
        </w:rPr>
        <w:t>, a to formou dále uvedeného licenčního ujednání (dále jen „</w:t>
      </w:r>
      <w:r w:rsidRPr="005C661B">
        <w:rPr>
          <w:b/>
          <w:bCs/>
          <w:sz w:val="22"/>
          <w:szCs w:val="22"/>
        </w:rPr>
        <w:t>licence</w:t>
      </w:r>
      <w:r w:rsidRPr="005F2C7A">
        <w:rPr>
          <w:sz w:val="22"/>
          <w:szCs w:val="22"/>
        </w:rPr>
        <w:t>“).</w:t>
      </w:r>
    </w:p>
    <w:p w14:paraId="55C86777" w14:textId="10E84D78" w:rsidR="00117093" w:rsidRPr="00D12C1A" w:rsidRDefault="00DC4E2D" w:rsidP="00D12C1A">
      <w:pPr>
        <w:pStyle w:val="rove2"/>
        <w:widowControl w:val="0"/>
        <w:numPr>
          <w:ilvl w:val="1"/>
          <w:numId w:val="31"/>
        </w:numPr>
        <w:ind w:left="709" w:hanging="709"/>
        <w:rPr>
          <w:sz w:val="22"/>
          <w:szCs w:val="22"/>
        </w:rPr>
      </w:pPr>
      <w:r w:rsidRPr="00DE4536">
        <w:rPr>
          <w:sz w:val="22"/>
          <w:szCs w:val="22"/>
        </w:rPr>
        <w:t>Licence je udělena jako nevýhradní k</w:t>
      </w:r>
      <w:r w:rsidR="00E16819">
        <w:rPr>
          <w:sz w:val="22"/>
          <w:szCs w:val="22"/>
        </w:rPr>
        <w:t> </w:t>
      </w:r>
      <w:r w:rsidRPr="00DE4536">
        <w:rPr>
          <w:sz w:val="22"/>
          <w:szCs w:val="22"/>
        </w:rPr>
        <w:t>veškerým známým způsobům užití takového díla, zejména k</w:t>
      </w:r>
      <w:r w:rsidR="00E16819">
        <w:rPr>
          <w:sz w:val="22"/>
          <w:szCs w:val="22"/>
        </w:rPr>
        <w:t> </w:t>
      </w:r>
      <w:r w:rsidRPr="00DE4536">
        <w:rPr>
          <w:sz w:val="22"/>
          <w:szCs w:val="22"/>
        </w:rPr>
        <w:t xml:space="preserve">účelu, ke kterému bylo takové dílo </w:t>
      </w:r>
      <w:r w:rsidR="00663C99">
        <w:rPr>
          <w:sz w:val="22"/>
          <w:szCs w:val="22"/>
        </w:rPr>
        <w:t>Z</w:t>
      </w:r>
      <w:r>
        <w:rPr>
          <w:sz w:val="22"/>
          <w:szCs w:val="22"/>
        </w:rPr>
        <w:t>hotovitelem</w:t>
      </w:r>
      <w:r w:rsidRPr="00DE4536">
        <w:rPr>
          <w:sz w:val="22"/>
          <w:szCs w:val="22"/>
        </w:rPr>
        <w:t xml:space="preserve"> či třetí osobou vytvořeno, a to v</w:t>
      </w:r>
      <w:r w:rsidR="00E16819">
        <w:rPr>
          <w:sz w:val="22"/>
          <w:szCs w:val="22"/>
        </w:rPr>
        <w:t> </w:t>
      </w:r>
      <w:r w:rsidRPr="00DE4536">
        <w:rPr>
          <w:sz w:val="22"/>
          <w:szCs w:val="22"/>
        </w:rPr>
        <w:t>rozsahu</w:t>
      </w:r>
      <w:r w:rsidR="00C413AD">
        <w:rPr>
          <w:sz w:val="22"/>
          <w:szCs w:val="22"/>
        </w:rPr>
        <w:t xml:space="preserve"> nezbytném pro řádné užívání díla, to znamená, že licence </w:t>
      </w:r>
      <w:r w:rsidRPr="00DE4536">
        <w:rPr>
          <w:sz w:val="22"/>
          <w:szCs w:val="22"/>
        </w:rPr>
        <w:t xml:space="preserve"> je udělena jako neodvolatelná, neomezená územním či množstevním rozsahem a rovněž tak neomezená způsobem nebo rozsahem užití. Dále je licence udělena na dobu určitou (po dobu trvání majetkových práv k</w:t>
      </w:r>
      <w:r w:rsidR="00E16819">
        <w:rPr>
          <w:sz w:val="22"/>
          <w:szCs w:val="22"/>
        </w:rPr>
        <w:t> </w:t>
      </w:r>
      <w:r w:rsidRPr="00DE4536">
        <w:rPr>
          <w:sz w:val="22"/>
          <w:szCs w:val="22"/>
        </w:rPr>
        <w:t xml:space="preserve">takovému dílu) a </w:t>
      </w:r>
      <w:r w:rsidR="00663C99">
        <w:rPr>
          <w:sz w:val="22"/>
          <w:szCs w:val="22"/>
        </w:rPr>
        <w:t xml:space="preserve">Objednatel </w:t>
      </w:r>
      <w:r>
        <w:rPr>
          <w:sz w:val="22"/>
          <w:szCs w:val="22"/>
        </w:rPr>
        <w:t>ji není povinen využít</w:t>
      </w:r>
      <w:r w:rsidRPr="002A1F88">
        <w:rPr>
          <w:sz w:val="22"/>
          <w:szCs w:val="22"/>
        </w:rPr>
        <w:t>.</w:t>
      </w:r>
      <w:r w:rsidRPr="00DE4536">
        <w:rPr>
          <w:sz w:val="22"/>
          <w:szCs w:val="22"/>
        </w:rPr>
        <w:t xml:space="preserve"> Licence se automaticky vztahuje na všechny nové verze, aktualizované verze, na úpravy a překlady autorského díla dodané</w:t>
      </w:r>
      <w:r>
        <w:rPr>
          <w:sz w:val="22"/>
          <w:szCs w:val="22"/>
        </w:rPr>
        <w:t>ho</w:t>
      </w:r>
      <w:r w:rsidRPr="00DE4536">
        <w:rPr>
          <w:sz w:val="22"/>
          <w:szCs w:val="22"/>
        </w:rPr>
        <w:t xml:space="preserve"> </w:t>
      </w:r>
      <w:r w:rsidR="00663C99">
        <w:rPr>
          <w:sz w:val="22"/>
          <w:szCs w:val="22"/>
        </w:rPr>
        <w:t>Z</w:t>
      </w:r>
      <w:r>
        <w:rPr>
          <w:sz w:val="22"/>
          <w:szCs w:val="22"/>
        </w:rPr>
        <w:t>hotovitelem</w:t>
      </w:r>
      <w:r w:rsidRPr="00DE4536">
        <w:rPr>
          <w:sz w:val="22"/>
          <w:szCs w:val="22"/>
        </w:rPr>
        <w:t>.</w:t>
      </w:r>
      <w:r>
        <w:rPr>
          <w:sz w:val="22"/>
          <w:szCs w:val="22"/>
        </w:rPr>
        <w:t xml:space="preserve"> </w:t>
      </w:r>
      <w:r w:rsidR="009C3DFC">
        <w:rPr>
          <w:sz w:val="22"/>
          <w:szCs w:val="22"/>
        </w:rPr>
        <w:t xml:space="preserve">Objednatel </w:t>
      </w:r>
      <w:r>
        <w:rPr>
          <w:sz w:val="22"/>
          <w:szCs w:val="22"/>
        </w:rPr>
        <w:t>je oprávněn na základě poskytnuté licence dílo užívat, zpracovávat, upravovat, rozšiřovat, spojovat s</w:t>
      </w:r>
      <w:r w:rsidR="00E16819">
        <w:rPr>
          <w:sz w:val="22"/>
          <w:szCs w:val="22"/>
        </w:rPr>
        <w:t> </w:t>
      </w:r>
      <w:r>
        <w:rPr>
          <w:sz w:val="22"/>
          <w:szCs w:val="22"/>
        </w:rPr>
        <w:t>dílem jiným či jej zařadit do díla souborného</w:t>
      </w:r>
      <w:r w:rsidR="009C3DFC">
        <w:rPr>
          <w:sz w:val="22"/>
          <w:szCs w:val="22"/>
        </w:rPr>
        <w:t>, či jej chránit.</w:t>
      </w:r>
    </w:p>
    <w:p w14:paraId="1B089904" w14:textId="514B7587" w:rsidR="00117093" w:rsidRPr="00D12C1A" w:rsidRDefault="00DC4E2D" w:rsidP="00D12C1A">
      <w:pPr>
        <w:pStyle w:val="rove2"/>
        <w:widowControl w:val="0"/>
        <w:numPr>
          <w:ilvl w:val="1"/>
          <w:numId w:val="31"/>
        </w:numPr>
        <w:ind w:left="709" w:hanging="709"/>
        <w:rPr>
          <w:sz w:val="22"/>
          <w:szCs w:val="22"/>
        </w:rPr>
      </w:pPr>
      <w:r>
        <w:rPr>
          <w:sz w:val="22"/>
          <w:szCs w:val="22"/>
        </w:rPr>
        <w:t>V</w:t>
      </w:r>
      <w:r w:rsidR="00E16819">
        <w:rPr>
          <w:sz w:val="22"/>
          <w:szCs w:val="22"/>
        </w:rPr>
        <w:t> </w:t>
      </w:r>
      <w:r>
        <w:rPr>
          <w:sz w:val="22"/>
          <w:szCs w:val="22"/>
        </w:rPr>
        <w:t>případě budoucího převodu, prodeje, směny či darování zboží třetí osobě přecházejí všechna práva v</w:t>
      </w:r>
      <w:r w:rsidR="00E16819">
        <w:rPr>
          <w:sz w:val="22"/>
          <w:szCs w:val="22"/>
        </w:rPr>
        <w:t> </w:t>
      </w:r>
      <w:r>
        <w:rPr>
          <w:sz w:val="22"/>
          <w:szCs w:val="22"/>
        </w:rPr>
        <w:t>rozsahu poskytnuté licence na nového nabyvatele.</w:t>
      </w:r>
    </w:p>
    <w:p w14:paraId="55BB0D1D" w14:textId="3E1DBF56" w:rsidR="00117093" w:rsidRPr="00D12C1A" w:rsidRDefault="00DC4E2D" w:rsidP="00D12C1A">
      <w:pPr>
        <w:pStyle w:val="rove2"/>
        <w:widowControl w:val="0"/>
        <w:numPr>
          <w:ilvl w:val="1"/>
          <w:numId w:val="31"/>
        </w:numPr>
        <w:ind w:left="709" w:hanging="709"/>
        <w:rPr>
          <w:sz w:val="22"/>
          <w:szCs w:val="22"/>
        </w:rPr>
      </w:pPr>
      <w:r w:rsidRPr="00DE4536">
        <w:rPr>
          <w:sz w:val="22"/>
          <w:szCs w:val="22"/>
        </w:rPr>
        <w:t xml:space="preserve">Smluvní strany se výslovně dohodly, že cena za poskytnutí této licence </w:t>
      </w:r>
      <w:r w:rsidR="00663C99">
        <w:rPr>
          <w:sz w:val="22"/>
          <w:szCs w:val="22"/>
        </w:rPr>
        <w:t xml:space="preserve">Zhotovitelem </w:t>
      </w:r>
      <w:r w:rsidRPr="00DE4536">
        <w:rPr>
          <w:sz w:val="22"/>
          <w:szCs w:val="22"/>
        </w:rPr>
        <w:t>je již zahrnuta v</w:t>
      </w:r>
      <w:r w:rsidR="00E16819">
        <w:rPr>
          <w:sz w:val="22"/>
          <w:szCs w:val="22"/>
        </w:rPr>
        <w:t> </w:t>
      </w:r>
      <w:r w:rsidRPr="00DE4536">
        <w:rPr>
          <w:sz w:val="22"/>
          <w:szCs w:val="22"/>
        </w:rPr>
        <w:t xml:space="preserve">ceně </w:t>
      </w:r>
      <w:r>
        <w:rPr>
          <w:sz w:val="22"/>
          <w:szCs w:val="22"/>
        </w:rPr>
        <w:t>podle této smlouvy. Při sjednání ceny</w:t>
      </w:r>
      <w:r w:rsidRPr="00DE4536">
        <w:rPr>
          <w:sz w:val="22"/>
          <w:szCs w:val="22"/>
        </w:rPr>
        <w:t xml:space="preserve"> se přihlédlo k</w:t>
      </w:r>
      <w:r w:rsidR="00E16819">
        <w:rPr>
          <w:sz w:val="22"/>
          <w:szCs w:val="22"/>
        </w:rPr>
        <w:t> </w:t>
      </w:r>
      <w:r w:rsidRPr="00DE4536">
        <w:rPr>
          <w:sz w:val="22"/>
          <w:szCs w:val="22"/>
        </w:rPr>
        <w:t>účelu licence a způsobu a okolnostem užití díla a k</w:t>
      </w:r>
      <w:r w:rsidR="00E16819">
        <w:rPr>
          <w:sz w:val="22"/>
          <w:szCs w:val="22"/>
        </w:rPr>
        <w:t> </w:t>
      </w:r>
      <w:r w:rsidRPr="00DE4536">
        <w:rPr>
          <w:sz w:val="22"/>
          <w:szCs w:val="22"/>
        </w:rPr>
        <w:t>územnímu, časovému a množstevnímu rozsahu licence</w:t>
      </w:r>
      <w:r>
        <w:rPr>
          <w:sz w:val="22"/>
          <w:szCs w:val="22"/>
        </w:rPr>
        <w:t>.</w:t>
      </w:r>
      <w:r w:rsidR="009C3DFC">
        <w:rPr>
          <w:sz w:val="22"/>
          <w:szCs w:val="22"/>
        </w:rPr>
        <w:t xml:space="preserve"> Smluvní strany konstatují, že </w:t>
      </w:r>
      <w:r w:rsidR="00663C99">
        <w:rPr>
          <w:sz w:val="22"/>
          <w:szCs w:val="22"/>
        </w:rPr>
        <w:t>Z</w:t>
      </w:r>
      <w:r w:rsidR="009C3DFC">
        <w:rPr>
          <w:sz w:val="22"/>
          <w:szCs w:val="22"/>
        </w:rPr>
        <w:t>hotovitel v</w:t>
      </w:r>
      <w:r w:rsidR="00E16819">
        <w:rPr>
          <w:sz w:val="22"/>
          <w:szCs w:val="22"/>
        </w:rPr>
        <w:t> </w:t>
      </w:r>
      <w:r w:rsidR="009C3DFC">
        <w:rPr>
          <w:sz w:val="22"/>
          <w:szCs w:val="22"/>
        </w:rPr>
        <w:t>tomto smyslu nemá právo na žádnou dodatečnou odměnu.</w:t>
      </w:r>
    </w:p>
    <w:p w14:paraId="5C20F9FD" w14:textId="09A630AB" w:rsidR="00DC4E2D" w:rsidRDefault="00DC4E2D" w:rsidP="00D12C1A">
      <w:pPr>
        <w:pStyle w:val="rove2"/>
        <w:widowControl w:val="0"/>
        <w:numPr>
          <w:ilvl w:val="1"/>
          <w:numId w:val="31"/>
        </w:numPr>
        <w:ind w:left="709" w:hanging="709"/>
        <w:rPr>
          <w:sz w:val="22"/>
          <w:szCs w:val="22"/>
        </w:rPr>
      </w:pPr>
      <w:r>
        <w:rPr>
          <w:sz w:val="22"/>
          <w:szCs w:val="22"/>
        </w:rPr>
        <w:t>Zhotovitel</w:t>
      </w:r>
      <w:r w:rsidRPr="003C4130">
        <w:rPr>
          <w:sz w:val="22"/>
          <w:szCs w:val="22"/>
        </w:rPr>
        <w:t xml:space="preserve"> bere na vědomí a souhlasí s</w:t>
      </w:r>
      <w:r w:rsidR="00E16819">
        <w:rPr>
          <w:sz w:val="22"/>
          <w:szCs w:val="22"/>
        </w:rPr>
        <w:t> </w:t>
      </w:r>
      <w:r w:rsidRPr="003C4130">
        <w:rPr>
          <w:sz w:val="22"/>
          <w:szCs w:val="22"/>
        </w:rPr>
        <w:t xml:space="preserve">tím, že na straně </w:t>
      </w:r>
      <w:r w:rsidR="00663C99">
        <w:rPr>
          <w:sz w:val="22"/>
          <w:szCs w:val="22"/>
        </w:rPr>
        <w:t>O</w:t>
      </w:r>
      <w:r>
        <w:rPr>
          <w:sz w:val="22"/>
          <w:szCs w:val="22"/>
        </w:rPr>
        <w:t>bjednatele</w:t>
      </w:r>
      <w:r w:rsidRPr="003C4130">
        <w:rPr>
          <w:sz w:val="22"/>
          <w:szCs w:val="22"/>
        </w:rPr>
        <w:t xml:space="preserve"> může kdykoli v</w:t>
      </w:r>
      <w:r w:rsidR="00E16819">
        <w:rPr>
          <w:sz w:val="22"/>
          <w:szCs w:val="22"/>
        </w:rPr>
        <w:t> </w:t>
      </w:r>
      <w:r w:rsidRPr="003C4130">
        <w:rPr>
          <w:sz w:val="22"/>
          <w:szCs w:val="22"/>
        </w:rPr>
        <w:t xml:space="preserve">budoucnu nastat potřeba sdělit třetí osobě specifikaci softwaru či technické řešení </w:t>
      </w:r>
      <w:r>
        <w:rPr>
          <w:sz w:val="22"/>
          <w:szCs w:val="22"/>
        </w:rPr>
        <w:t>kamerového systému</w:t>
      </w:r>
      <w:r w:rsidRPr="003C4130">
        <w:rPr>
          <w:sz w:val="22"/>
          <w:szCs w:val="22"/>
        </w:rPr>
        <w:t xml:space="preserve">, </w:t>
      </w:r>
      <w:r w:rsidR="00117093">
        <w:rPr>
          <w:sz w:val="22"/>
          <w:szCs w:val="22"/>
        </w:rPr>
        <w:br/>
      </w:r>
      <w:r w:rsidRPr="003C4130">
        <w:rPr>
          <w:sz w:val="22"/>
          <w:szCs w:val="22"/>
        </w:rPr>
        <w:t xml:space="preserve">a to také formou zveřejněného podkladu pro zadávací řízení (v rámci zadávací dokumentace). </w:t>
      </w:r>
      <w:r>
        <w:rPr>
          <w:sz w:val="22"/>
          <w:szCs w:val="22"/>
        </w:rPr>
        <w:lastRenderedPageBreak/>
        <w:t>Zhotovitel</w:t>
      </w:r>
      <w:r w:rsidRPr="003C4130">
        <w:rPr>
          <w:sz w:val="22"/>
          <w:szCs w:val="22"/>
        </w:rPr>
        <w:t xml:space="preserve"> se v</w:t>
      </w:r>
      <w:r w:rsidR="00E16819">
        <w:rPr>
          <w:sz w:val="22"/>
          <w:szCs w:val="22"/>
        </w:rPr>
        <w:t> </w:t>
      </w:r>
      <w:r w:rsidRPr="003C4130">
        <w:rPr>
          <w:sz w:val="22"/>
          <w:szCs w:val="22"/>
        </w:rPr>
        <w:t>souvislosti s</w:t>
      </w:r>
      <w:r w:rsidR="00E16819">
        <w:rPr>
          <w:sz w:val="22"/>
          <w:szCs w:val="22"/>
        </w:rPr>
        <w:t> </w:t>
      </w:r>
      <w:r w:rsidRPr="003C4130">
        <w:rPr>
          <w:sz w:val="22"/>
          <w:szCs w:val="22"/>
        </w:rPr>
        <w:t xml:space="preserve">tím zavazuje poskytnout </w:t>
      </w:r>
      <w:r w:rsidR="00663C99">
        <w:rPr>
          <w:sz w:val="22"/>
          <w:szCs w:val="22"/>
        </w:rPr>
        <w:t>O</w:t>
      </w:r>
      <w:r>
        <w:rPr>
          <w:sz w:val="22"/>
          <w:szCs w:val="22"/>
        </w:rPr>
        <w:t>bjednateli</w:t>
      </w:r>
      <w:r w:rsidRPr="003C4130">
        <w:rPr>
          <w:sz w:val="22"/>
          <w:szCs w:val="22"/>
        </w:rPr>
        <w:t xml:space="preserve"> veškerou potřebnou součinnost</w:t>
      </w:r>
      <w:r w:rsidR="00E16819">
        <w:rPr>
          <w:sz w:val="22"/>
          <w:szCs w:val="22"/>
        </w:rPr>
        <w:t xml:space="preserve"> či tuto součinnost zajistit u jiného, bude-li nabízet SW třetí osoby</w:t>
      </w:r>
      <w:r w:rsidRPr="003C4130">
        <w:rPr>
          <w:sz w:val="22"/>
          <w:szCs w:val="22"/>
        </w:rPr>
        <w:t xml:space="preserve">. Tento závazek trvá po celou dobu, kdy bude </w:t>
      </w:r>
      <w:r w:rsidR="00E16819">
        <w:rPr>
          <w:sz w:val="22"/>
          <w:szCs w:val="22"/>
        </w:rPr>
        <w:t>O</w:t>
      </w:r>
      <w:r>
        <w:rPr>
          <w:sz w:val="22"/>
          <w:szCs w:val="22"/>
        </w:rPr>
        <w:t>bjednatel</w:t>
      </w:r>
      <w:r w:rsidRPr="003C4130">
        <w:rPr>
          <w:sz w:val="22"/>
          <w:szCs w:val="22"/>
        </w:rPr>
        <w:t xml:space="preserve"> </w:t>
      </w:r>
      <w:r w:rsidR="00E16819">
        <w:rPr>
          <w:sz w:val="22"/>
          <w:szCs w:val="22"/>
        </w:rPr>
        <w:t>kamerový systém</w:t>
      </w:r>
      <w:r w:rsidR="00E16819" w:rsidRPr="003C4130">
        <w:rPr>
          <w:sz w:val="22"/>
          <w:szCs w:val="22"/>
        </w:rPr>
        <w:t xml:space="preserve"> </w:t>
      </w:r>
      <w:r w:rsidRPr="003C4130">
        <w:rPr>
          <w:sz w:val="22"/>
          <w:szCs w:val="22"/>
        </w:rPr>
        <w:t>užívat</w:t>
      </w:r>
      <w:r>
        <w:rPr>
          <w:sz w:val="22"/>
          <w:szCs w:val="22"/>
        </w:rPr>
        <w:t>.</w:t>
      </w:r>
    </w:p>
    <w:p w14:paraId="3AB0EDF3" w14:textId="32B25FA7" w:rsidR="009C3DFC" w:rsidRPr="00D12C1A" w:rsidRDefault="009C3DFC" w:rsidP="00D12C1A">
      <w:pPr>
        <w:pStyle w:val="rove2"/>
        <w:widowControl w:val="0"/>
        <w:numPr>
          <w:ilvl w:val="1"/>
          <w:numId w:val="31"/>
        </w:numPr>
        <w:ind w:left="709" w:hanging="709"/>
        <w:rPr>
          <w:sz w:val="22"/>
          <w:szCs w:val="22"/>
        </w:rPr>
      </w:pPr>
      <w:r>
        <w:rPr>
          <w:sz w:val="22"/>
          <w:szCs w:val="22"/>
        </w:rPr>
        <w:t>Dojde-li mezi smluvními stranami ke sporu, případně stane-li se některé ujednání neplatným či neúčinným, má se vždy za to, že licence je udělena v nejširším možném rozsahu, jak to právní úprava umožňuje.</w:t>
      </w:r>
    </w:p>
    <w:p w14:paraId="237B05FA" w14:textId="2DC57354" w:rsidR="00C832BE" w:rsidRPr="00210BB6" w:rsidRDefault="00C832BE" w:rsidP="00C832BE">
      <w:pPr>
        <w:pStyle w:val="Odstavecseseznamem"/>
        <w:widowControl w:val="0"/>
        <w:numPr>
          <w:ilvl w:val="0"/>
          <w:numId w:val="31"/>
        </w:numPr>
        <w:tabs>
          <w:tab w:val="left" w:pos="0"/>
        </w:tabs>
        <w:rPr>
          <w:b/>
          <w:sz w:val="22"/>
          <w:szCs w:val="22"/>
        </w:rPr>
      </w:pPr>
      <w:r w:rsidRPr="00210BB6">
        <w:rPr>
          <w:b/>
          <w:sz w:val="22"/>
          <w:szCs w:val="22"/>
        </w:rPr>
        <w:t>Ostatní ujednání</w:t>
      </w:r>
    </w:p>
    <w:p w14:paraId="41A109FB" w14:textId="667BAC9C" w:rsidR="00C832BE" w:rsidRPr="00210BB6" w:rsidRDefault="00346B05" w:rsidP="00C832BE">
      <w:pPr>
        <w:pStyle w:val="rove2"/>
        <w:widowControl w:val="0"/>
        <w:numPr>
          <w:ilvl w:val="1"/>
          <w:numId w:val="31"/>
        </w:numPr>
        <w:ind w:left="709" w:hanging="709"/>
        <w:rPr>
          <w:sz w:val="22"/>
          <w:szCs w:val="22"/>
        </w:rPr>
      </w:pPr>
      <w:r w:rsidRPr="00210BB6">
        <w:rPr>
          <w:sz w:val="22"/>
          <w:szCs w:val="22"/>
        </w:rPr>
        <w:t xml:space="preserve">Zhotovitel umožní kontrolu kvality a stavu plnění na jednotlivých vozech zástupcům </w:t>
      </w:r>
      <w:r w:rsidR="00663C99">
        <w:rPr>
          <w:sz w:val="22"/>
          <w:szCs w:val="22"/>
        </w:rPr>
        <w:t>O</w:t>
      </w:r>
      <w:r w:rsidRPr="00210BB6">
        <w:rPr>
          <w:sz w:val="22"/>
          <w:szCs w:val="22"/>
        </w:rPr>
        <w:t>bjednatele v prostorách realizace díla.</w:t>
      </w:r>
    </w:p>
    <w:p w14:paraId="5A08CAEF" w14:textId="4F7FDAA4" w:rsidR="00C832BE" w:rsidRPr="00210BB6" w:rsidRDefault="00863692" w:rsidP="00C832BE">
      <w:pPr>
        <w:pStyle w:val="rove2"/>
        <w:widowControl w:val="0"/>
        <w:numPr>
          <w:ilvl w:val="1"/>
          <w:numId w:val="31"/>
        </w:numPr>
        <w:ind w:left="709" w:hanging="709"/>
        <w:rPr>
          <w:sz w:val="22"/>
          <w:szCs w:val="22"/>
        </w:rPr>
      </w:pPr>
      <w:r w:rsidRPr="00210BB6">
        <w:rPr>
          <w:sz w:val="22"/>
          <w:szCs w:val="22"/>
        </w:rPr>
        <w:t xml:space="preserve">V případě odstoupení </w:t>
      </w:r>
      <w:r w:rsidR="00663C99">
        <w:rPr>
          <w:sz w:val="22"/>
          <w:szCs w:val="22"/>
        </w:rPr>
        <w:t>O</w:t>
      </w:r>
      <w:r w:rsidR="008F414A" w:rsidRPr="00210BB6">
        <w:rPr>
          <w:sz w:val="22"/>
          <w:szCs w:val="22"/>
        </w:rPr>
        <w:t xml:space="preserve">bjednatele </w:t>
      </w:r>
      <w:r w:rsidRPr="00210BB6">
        <w:rPr>
          <w:sz w:val="22"/>
          <w:szCs w:val="22"/>
        </w:rPr>
        <w:t xml:space="preserve">od smlouvy z důvodu na straně </w:t>
      </w:r>
      <w:r w:rsidR="00663C99">
        <w:rPr>
          <w:sz w:val="22"/>
          <w:szCs w:val="22"/>
        </w:rPr>
        <w:t>Z</w:t>
      </w:r>
      <w:r w:rsidR="008F414A" w:rsidRPr="00210BB6">
        <w:rPr>
          <w:sz w:val="22"/>
          <w:szCs w:val="22"/>
        </w:rPr>
        <w:t>hotovitele</w:t>
      </w:r>
      <w:r w:rsidR="00117093">
        <w:rPr>
          <w:sz w:val="22"/>
          <w:szCs w:val="22"/>
        </w:rPr>
        <w:t xml:space="preserve">, je </w:t>
      </w:r>
      <w:r w:rsidR="00663C99">
        <w:rPr>
          <w:sz w:val="22"/>
          <w:szCs w:val="22"/>
        </w:rPr>
        <w:t>O</w:t>
      </w:r>
      <w:r w:rsidR="008F414A" w:rsidRPr="00210BB6">
        <w:rPr>
          <w:sz w:val="22"/>
          <w:szCs w:val="22"/>
        </w:rPr>
        <w:t xml:space="preserve">bjednatel </w:t>
      </w:r>
      <w:r w:rsidRPr="00210BB6">
        <w:rPr>
          <w:sz w:val="22"/>
          <w:szCs w:val="22"/>
        </w:rPr>
        <w:t xml:space="preserve">oprávněn účtovat </w:t>
      </w:r>
      <w:r w:rsidR="00663C99">
        <w:rPr>
          <w:sz w:val="22"/>
          <w:szCs w:val="22"/>
        </w:rPr>
        <w:t>Z</w:t>
      </w:r>
      <w:r w:rsidR="008F414A" w:rsidRPr="00210BB6">
        <w:rPr>
          <w:sz w:val="22"/>
          <w:szCs w:val="22"/>
        </w:rPr>
        <w:t xml:space="preserve">hotoviteli </w:t>
      </w:r>
      <w:r w:rsidRPr="00210BB6">
        <w:rPr>
          <w:sz w:val="22"/>
          <w:szCs w:val="22"/>
        </w:rPr>
        <w:t>náhradu jím způsobené a prokázané škody.</w:t>
      </w:r>
    </w:p>
    <w:p w14:paraId="1E5E0A1E" w14:textId="32D98978" w:rsidR="00C832BE" w:rsidRPr="00210BB6" w:rsidRDefault="00863692" w:rsidP="00C832BE">
      <w:pPr>
        <w:pStyle w:val="rove2"/>
        <w:widowControl w:val="0"/>
        <w:numPr>
          <w:ilvl w:val="1"/>
          <w:numId w:val="31"/>
        </w:numPr>
        <w:ind w:left="709" w:hanging="709"/>
        <w:rPr>
          <w:sz w:val="22"/>
          <w:szCs w:val="22"/>
        </w:rPr>
      </w:pPr>
      <w:r w:rsidRPr="00210BB6">
        <w:rPr>
          <w:sz w:val="22"/>
          <w:szCs w:val="22"/>
        </w:rPr>
        <w:t xml:space="preserve">V případě odstoupení </w:t>
      </w:r>
      <w:r w:rsidR="00663C99">
        <w:rPr>
          <w:sz w:val="22"/>
          <w:szCs w:val="22"/>
        </w:rPr>
        <w:t>Z</w:t>
      </w:r>
      <w:r w:rsidR="008F414A" w:rsidRPr="00210BB6">
        <w:rPr>
          <w:sz w:val="22"/>
          <w:szCs w:val="22"/>
        </w:rPr>
        <w:t xml:space="preserve">hotovitele </w:t>
      </w:r>
      <w:r w:rsidRPr="00210BB6">
        <w:rPr>
          <w:sz w:val="22"/>
          <w:szCs w:val="22"/>
        </w:rPr>
        <w:t xml:space="preserve">od smlouvy z důvodu na straně </w:t>
      </w:r>
      <w:r w:rsidR="00663C99">
        <w:rPr>
          <w:sz w:val="22"/>
          <w:szCs w:val="22"/>
        </w:rPr>
        <w:t>O</w:t>
      </w:r>
      <w:r w:rsidR="008F414A" w:rsidRPr="00210BB6">
        <w:rPr>
          <w:sz w:val="22"/>
          <w:szCs w:val="22"/>
        </w:rPr>
        <w:t>bjednatele</w:t>
      </w:r>
      <w:r w:rsidR="00117093">
        <w:rPr>
          <w:sz w:val="22"/>
          <w:szCs w:val="22"/>
        </w:rPr>
        <w:t xml:space="preserve">, je </w:t>
      </w:r>
      <w:r w:rsidR="00663C99">
        <w:rPr>
          <w:sz w:val="22"/>
          <w:szCs w:val="22"/>
        </w:rPr>
        <w:t>Z</w:t>
      </w:r>
      <w:r w:rsidR="008F414A" w:rsidRPr="00210BB6">
        <w:rPr>
          <w:sz w:val="22"/>
          <w:szCs w:val="22"/>
        </w:rPr>
        <w:t xml:space="preserve">hotovitel </w:t>
      </w:r>
      <w:r w:rsidRPr="00210BB6">
        <w:rPr>
          <w:sz w:val="22"/>
          <w:szCs w:val="22"/>
        </w:rPr>
        <w:t xml:space="preserve">oprávněn účtovat </w:t>
      </w:r>
      <w:r w:rsidR="00663C99">
        <w:rPr>
          <w:sz w:val="22"/>
          <w:szCs w:val="22"/>
        </w:rPr>
        <w:t>O</w:t>
      </w:r>
      <w:r w:rsidR="008F414A" w:rsidRPr="00210BB6">
        <w:rPr>
          <w:sz w:val="22"/>
          <w:szCs w:val="22"/>
        </w:rPr>
        <w:t xml:space="preserve">bjednateli </w:t>
      </w:r>
      <w:r w:rsidRPr="00210BB6">
        <w:rPr>
          <w:sz w:val="22"/>
          <w:szCs w:val="22"/>
        </w:rPr>
        <w:t>prokázané náklady výroby</w:t>
      </w:r>
      <w:r w:rsidR="00A22292" w:rsidRPr="00210BB6">
        <w:rPr>
          <w:sz w:val="22"/>
          <w:szCs w:val="22"/>
        </w:rPr>
        <w:t>.</w:t>
      </w:r>
      <w:r w:rsidRPr="00210BB6">
        <w:rPr>
          <w:sz w:val="22"/>
          <w:szCs w:val="22"/>
        </w:rPr>
        <w:t xml:space="preserve"> </w:t>
      </w:r>
    </w:p>
    <w:p w14:paraId="18B6EBD4" w14:textId="449E38D8" w:rsidR="00C832BE" w:rsidRPr="00210BB6" w:rsidRDefault="00863692" w:rsidP="00C832BE">
      <w:pPr>
        <w:pStyle w:val="rove2"/>
        <w:widowControl w:val="0"/>
        <w:numPr>
          <w:ilvl w:val="1"/>
          <w:numId w:val="31"/>
        </w:numPr>
        <w:ind w:left="709" w:hanging="709"/>
        <w:rPr>
          <w:sz w:val="22"/>
          <w:szCs w:val="22"/>
        </w:rPr>
      </w:pPr>
      <w:r w:rsidRPr="00210BB6">
        <w:rPr>
          <w:sz w:val="22"/>
          <w:szCs w:val="22"/>
        </w:rPr>
        <w:t>Pro případ prodlení s placením faktur si smluvní stran</w:t>
      </w:r>
      <w:r w:rsidR="00117093">
        <w:rPr>
          <w:sz w:val="22"/>
          <w:szCs w:val="22"/>
        </w:rPr>
        <w:t xml:space="preserve">y sjednávají úrok z prodlení ve </w:t>
      </w:r>
      <w:r w:rsidRPr="00210BB6">
        <w:rPr>
          <w:sz w:val="22"/>
          <w:szCs w:val="22"/>
        </w:rPr>
        <w:t xml:space="preserve">výši </w:t>
      </w:r>
      <w:r w:rsidR="00652851">
        <w:rPr>
          <w:sz w:val="22"/>
          <w:szCs w:val="22"/>
        </w:rPr>
        <w:br/>
      </w:r>
      <w:r w:rsidRPr="00210BB6">
        <w:rPr>
          <w:sz w:val="22"/>
          <w:szCs w:val="22"/>
        </w:rPr>
        <w:t>0,05 % z dlužné částky za každý den prodlení.</w:t>
      </w:r>
    </w:p>
    <w:p w14:paraId="3C81F012" w14:textId="793F5127" w:rsidR="00C832BE" w:rsidRPr="00210BB6" w:rsidRDefault="00863692" w:rsidP="00C832BE">
      <w:pPr>
        <w:pStyle w:val="rove2"/>
        <w:widowControl w:val="0"/>
        <w:numPr>
          <w:ilvl w:val="1"/>
          <w:numId w:val="31"/>
        </w:numPr>
        <w:ind w:left="709" w:hanging="709"/>
        <w:rPr>
          <w:sz w:val="22"/>
          <w:szCs w:val="22"/>
        </w:rPr>
      </w:pPr>
      <w:r w:rsidRPr="00210BB6">
        <w:rPr>
          <w:sz w:val="22"/>
          <w:szCs w:val="22"/>
        </w:rPr>
        <w:t xml:space="preserve">Každé odstoupení od smlouvy musí mít písemnou formu, přičemž písemný projev vůle odstoupit od smlouvy musí být druhé smluvní straně doručen. Účinky každého odstoupení </w:t>
      </w:r>
      <w:r w:rsidR="00117093">
        <w:rPr>
          <w:sz w:val="22"/>
          <w:szCs w:val="22"/>
        </w:rPr>
        <w:br/>
      </w:r>
      <w:r w:rsidRPr="00210BB6">
        <w:rPr>
          <w:sz w:val="22"/>
          <w:szCs w:val="22"/>
        </w:rPr>
        <w:t>od smlouvy nastanou okamžikem doručení písemného projevu vůle odstoupit od smlouvy druhé smluvní straně. Odstoupení od smlouvy se nedotkne případného nároku na náhradu škody vzniklé porušením smlouvy nebo nároku na zaplacení smluvních pokut.</w:t>
      </w:r>
    </w:p>
    <w:p w14:paraId="668EF033" w14:textId="7F765F38" w:rsidR="00A64943" w:rsidRDefault="00317B22" w:rsidP="00A64943">
      <w:pPr>
        <w:pStyle w:val="rove2"/>
        <w:widowControl w:val="0"/>
        <w:numPr>
          <w:ilvl w:val="1"/>
          <w:numId w:val="31"/>
        </w:numPr>
        <w:ind w:left="709" w:hanging="709"/>
        <w:rPr>
          <w:sz w:val="22"/>
          <w:szCs w:val="22"/>
        </w:rPr>
      </w:pPr>
      <w:r w:rsidRPr="00210BB6">
        <w:rPr>
          <w:sz w:val="22"/>
          <w:szCs w:val="22"/>
        </w:rPr>
        <w:t xml:space="preserve">Smluvní strany se zavazují dodržovat základní </w:t>
      </w:r>
      <w:r w:rsidR="00450ED8" w:rsidRPr="00210BB6">
        <w:rPr>
          <w:sz w:val="22"/>
          <w:szCs w:val="22"/>
        </w:rPr>
        <w:t>požadavky</w:t>
      </w:r>
      <w:r w:rsidRPr="00210BB6">
        <w:rPr>
          <w:sz w:val="22"/>
          <w:szCs w:val="22"/>
        </w:rPr>
        <w:t xml:space="preserve"> k zajištění BOZP, které tvoří přílohu č.</w:t>
      </w:r>
      <w:r w:rsidR="00BD6749" w:rsidRPr="00210BB6">
        <w:rPr>
          <w:sz w:val="22"/>
          <w:szCs w:val="22"/>
        </w:rPr>
        <w:t xml:space="preserve"> 2</w:t>
      </w:r>
      <w:r w:rsidRPr="00210BB6">
        <w:rPr>
          <w:sz w:val="22"/>
          <w:szCs w:val="22"/>
        </w:rPr>
        <w:t xml:space="preserve"> smlouvy.</w:t>
      </w:r>
    </w:p>
    <w:p w14:paraId="7B2FD782" w14:textId="09D2D13C" w:rsidR="00D269C2" w:rsidRDefault="00B73C42" w:rsidP="00A64943">
      <w:pPr>
        <w:pStyle w:val="rove2"/>
        <w:widowControl w:val="0"/>
        <w:numPr>
          <w:ilvl w:val="1"/>
          <w:numId w:val="31"/>
        </w:numPr>
        <w:ind w:left="709" w:hanging="709"/>
        <w:rPr>
          <w:sz w:val="22"/>
          <w:szCs w:val="22"/>
        </w:rPr>
      </w:pPr>
      <w:r>
        <w:rPr>
          <w:sz w:val="22"/>
          <w:szCs w:val="22"/>
        </w:rPr>
        <w:t>Zhotovitel</w:t>
      </w:r>
      <w:r w:rsidR="00D269C2" w:rsidRPr="00D269C2">
        <w:rPr>
          <w:sz w:val="22"/>
          <w:szCs w:val="22"/>
        </w:rPr>
        <w:t xml:space="preserve"> je oprávněn změnit poddodavatele, pomocí něhož prokázal splnění části kvalifikace v rámci zadávacího řízení </w:t>
      </w:r>
      <w:r>
        <w:rPr>
          <w:sz w:val="22"/>
          <w:szCs w:val="22"/>
        </w:rPr>
        <w:t>na v</w:t>
      </w:r>
      <w:r w:rsidR="00D269C2" w:rsidRPr="00D269C2">
        <w:rPr>
          <w:sz w:val="22"/>
          <w:szCs w:val="22"/>
        </w:rPr>
        <w:t>eřejn</w:t>
      </w:r>
      <w:r>
        <w:rPr>
          <w:sz w:val="22"/>
          <w:szCs w:val="22"/>
        </w:rPr>
        <w:t>ou</w:t>
      </w:r>
      <w:r w:rsidR="00D269C2" w:rsidRPr="00D269C2">
        <w:rPr>
          <w:sz w:val="22"/>
          <w:szCs w:val="22"/>
        </w:rPr>
        <w:t xml:space="preserve"> zakázk</w:t>
      </w:r>
      <w:r>
        <w:rPr>
          <w:sz w:val="22"/>
          <w:szCs w:val="22"/>
        </w:rPr>
        <w:t>u</w:t>
      </w:r>
      <w:r w:rsidR="00D269C2" w:rsidRPr="00D269C2">
        <w:rPr>
          <w:sz w:val="22"/>
          <w:szCs w:val="22"/>
        </w:rPr>
        <w:t xml:space="preserve">, na základě něhož byla uzavřena </w:t>
      </w:r>
      <w:r>
        <w:rPr>
          <w:sz w:val="22"/>
          <w:szCs w:val="22"/>
        </w:rPr>
        <w:t>tato smlouva</w:t>
      </w:r>
      <w:r w:rsidR="00D269C2" w:rsidRPr="00D269C2">
        <w:rPr>
          <w:sz w:val="22"/>
          <w:szCs w:val="22"/>
        </w:rPr>
        <w:t xml:space="preserve">, jen ze závažných objektivních důvodů a s předchozím písemným souhlasem Objednatele, přičemž </w:t>
      </w:r>
      <w:r>
        <w:rPr>
          <w:sz w:val="22"/>
          <w:szCs w:val="22"/>
        </w:rPr>
        <w:t>Zhotovitel</w:t>
      </w:r>
      <w:r w:rsidR="00D269C2" w:rsidRPr="00D269C2">
        <w:rPr>
          <w:sz w:val="22"/>
          <w:szCs w:val="22"/>
        </w:rPr>
        <w:t xml:space="preserve"> </w:t>
      </w:r>
      <w:r w:rsidR="00E908AA">
        <w:rPr>
          <w:sz w:val="22"/>
          <w:szCs w:val="22"/>
        </w:rPr>
        <w:t>musí</w:t>
      </w:r>
      <w:r w:rsidR="00D269C2" w:rsidRPr="00D269C2">
        <w:rPr>
          <w:sz w:val="22"/>
          <w:szCs w:val="22"/>
        </w:rPr>
        <w:t xml:space="preserve"> i nadále splňovat kvalifikaci požadovanou Objednatelem v zadávacím řízení. Objednatel nesmí souhlas se změnou poddodavatele, jehož pomocí </w:t>
      </w:r>
      <w:r>
        <w:rPr>
          <w:sz w:val="22"/>
          <w:szCs w:val="22"/>
        </w:rPr>
        <w:t>Zhotovitel</w:t>
      </w:r>
      <w:r w:rsidR="00D269C2" w:rsidRPr="00D269C2">
        <w:rPr>
          <w:sz w:val="22"/>
          <w:szCs w:val="22"/>
        </w:rPr>
        <w:t xml:space="preserve"> prokázal část kvalifikace, bez závažných objektivních důvodů odmítnout, a to za předpokladu, že mu </w:t>
      </w:r>
      <w:r>
        <w:rPr>
          <w:sz w:val="22"/>
          <w:szCs w:val="22"/>
        </w:rPr>
        <w:t>Zhotovitel</w:t>
      </w:r>
      <w:r w:rsidR="00D269C2" w:rsidRPr="00D269C2">
        <w:rPr>
          <w:sz w:val="22"/>
          <w:szCs w:val="22"/>
        </w:rPr>
        <w:t xml:space="preserve"> předloží doklady, z nichž vyplyne, že </w:t>
      </w:r>
      <w:r>
        <w:rPr>
          <w:sz w:val="22"/>
          <w:szCs w:val="22"/>
        </w:rPr>
        <w:t>Zhotovitel</w:t>
      </w:r>
      <w:r w:rsidR="00D269C2" w:rsidRPr="00D269C2">
        <w:rPr>
          <w:sz w:val="22"/>
          <w:szCs w:val="22"/>
        </w:rPr>
        <w:t xml:space="preserve"> i nadále splňuje požadovanou kvalifikaci.</w:t>
      </w:r>
    </w:p>
    <w:p w14:paraId="608A37DC" w14:textId="77777777" w:rsidR="00B73C42" w:rsidRPr="00B73C42" w:rsidRDefault="00B73C42" w:rsidP="00B73C42">
      <w:pPr>
        <w:pStyle w:val="rove2"/>
        <w:widowControl w:val="0"/>
        <w:rPr>
          <w:b/>
          <w:bCs/>
          <w:i/>
          <w:iCs/>
          <w:sz w:val="22"/>
          <w:szCs w:val="22"/>
        </w:rPr>
      </w:pPr>
      <w:r w:rsidRPr="00B73C42">
        <w:rPr>
          <w:b/>
          <w:bCs/>
          <w:i/>
          <w:iCs/>
          <w:sz w:val="22"/>
          <w:szCs w:val="22"/>
        </w:rPr>
        <w:t>Sankce vůči Rusku a Bělorusku</w:t>
      </w:r>
    </w:p>
    <w:p w14:paraId="318DCEC9" w14:textId="163EE86A" w:rsidR="00B73C42" w:rsidRPr="00B73C42" w:rsidRDefault="00B73C42" w:rsidP="00B73C42">
      <w:pPr>
        <w:pStyle w:val="rove2"/>
        <w:widowControl w:val="0"/>
        <w:numPr>
          <w:ilvl w:val="1"/>
          <w:numId w:val="31"/>
        </w:numPr>
        <w:rPr>
          <w:sz w:val="22"/>
          <w:szCs w:val="22"/>
        </w:rPr>
      </w:pPr>
      <w:r>
        <w:rPr>
          <w:sz w:val="22"/>
          <w:szCs w:val="22"/>
        </w:rPr>
        <w:t>Zhotovitel</w:t>
      </w:r>
      <w:r w:rsidRPr="00B73C42">
        <w:rPr>
          <w:sz w:val="22"/>
          <w:szCs w:val="22"/>
        </w:rPr>
        <w:t xml:space="preserve">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2842C306" w14:textId="57181A7F" w:rsidR="00B73C42" w:rsidRPr="00B73C42" w:rsidRDefault="00B73C42" w:rsidP="00B73C42">
      <w:pPr>
        <w:pStyle w:val="rove2"/>
        <w:widowControl w:val="0"/>
        <w:numPr>
          <w:ilvl w:val="1"/>
          <w:numId w:val="31"/>
        </w:numPr>
        <w:rPr>
          <w:sz w:val="22"/>
          <w:szCs w:val="22"/>
        </w:rPr>
      </w:pPr>
      <w:r>
        <w:rPr>
          <w:sz w:val="22"/>
          <w:szCs w:val="22"/>
        </w:rPr>
        <w:t xml:space="preserve">Zhotovitel </w:t>
      </w:r>
      <w:r w:rsidRPr="00B73C42">
        <w:rPr>
          <w:sz w:val="22"/>
          <w:szCs w:val="22"/>
        </w:rPr>
        <w:t xml:space="preserve">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Pr>
          <w:sz w:val="22"/>
          <w:szCs w:val="22"/>
        </w:rPr>
        <w:t>Zhotovitel</w:t>
      </w:r>
      <w:r w:rsidRPr="00B73C42">
        <w:rPr>
          <w:sz w:val="22"/>
          <w:szCs w:val="22"/>
        </w:rPr>
        <w:t xml:space="preserve"> není:</w:t>
      </w:r>
    </w:p>
    <w:p w14:paraId="24407407" w14:textId="77777777" w:rsidR="00B73C42" w:rsidRPr="00B73C42" w:rsidRDefault="00B73C42" w:rsidP="00B73C42">
      <w:pPr>
        <w:pStyle w:val="rove2"/>
        <w:widowControl w:val="0"/>
        <w:numPr>
          <w:ilvl w:val="0"/>
          <w:numId w:val="44"/>
        </w:numPr>
        <w:rPr>
          <w:sz w:val="22"/>
          <w:szCs w:val="22"/>
        </w:rPr>
      </w:pPr>
      <w:r w:rsidRPr="00B73C42">
        <w:rPr>
          <w:sz w:val="22"/>
          <w:szCs w:val="22"/>
        </w:rPr>
        <w:t>ruským státním příslušníkem, fyzickou nebo právnickou osobou se sídlem v Rusku,</w:t>
      </w:r>
    </w:p>
    <w:p w14:paraId="57B008E2" w14:textId="77777777" w:rsidR="00B73C42" w:rsidRPr="00B73C42" w:rsidRDefault="00B73C42" w:rsidP="00B73C42">
      <w:pPr>
        <w:pStyle w:val="rove2"/>
        <w:widowControl w:val="0"/>
        <w:numPr>
          <w:ilvl w:val="0"/>
          <w:numId w:val="44"/>
        </w:numPr>
        <w:rPr>
          <w:sz w:val="22"/>
          <w:szCs w:val="22"/>
        </w:rPr>
      </w:pPr>
      <w:r w:rsidRPr="00B73C42">
        <w:rPr>
          <w:sz w:val="22"/>
          <w:szCs w:val="22"/>
        </w:rPr>
        <w:t>právnickou osobou, která je z více než 50 % přímo či nepřímo vlastněna některou z osob dle předešlé odrážky, nebo</w:t>
      </w:r>
    </w:p>
    <w:p w14:paraId="1751A5DD" w14:textId="77777777" w:rsidR="00B73C42" w:rsidRPr="00B73C42" w:rsidRDefault="00B73C42" w:rsidP="00B73C42">
      <w:pPr>
        <w:pStyle w:val="rove2"/>
        <w:widowControl w:val="0"/>
        <w:numPr>
          <w:ilvl w:val="0"/>
          <w:numId w:val="44"/>
        </w:numPr>
        <w:rPr>
          <w:sz w:val="22"/>
          <w:szCs w:val="22"/>
        </w:rPr>
      </w:pPr>
      <w:r w:rsidRPr="00B73C42">
        <w:rPr>
          <w:sz w:val="22"/>
          <w:szCs w:val="22"/>
        </w:rPr>
        <w:t xml:space="preserve">fyzickou nebo právnickou osobou, která jedná jménem nebo na pokyn některé z osob </w:t>
      </w:r>
      <w:r w:rsidRPr="00B73C42">
        <w:rPr>
          <w:sz w:val="22"/>
          <w:szCs w:val="22"/>
        </w:rPr>
        <w:lastRenderedPageBreak/>
        <w:t>uvedených v předešlých odrážkách.</w:t>
      </w:r>
    </w:p>
    <w:p w14:paraId="3254C802" w14:textId="7DF8BFA8" w:rsidR="00B73C42" w:rsidRPr="00B73C42" w:rsidRDefault="00B73C42" w:rsidP="00B73C42">
      <w:pPr>
        <w:pStyle w:val="rove2"/>
        <w:widowControl w:val="0"/>
        <w:numPr>
          <w:ilvl w:val="1"/>
          <w:numId w:val="31"/>
        </w:numPr>
        <w:rPr>
          <w:sz w:val="22"/>
          <w:szCs w:val="22"/>
        </w:rPr>
      </w:pPr>
      <w:r>
        <w:rPr>
          <w:sz w:val="22"/>
          <w:szCs w:val="22"/>
        </w:rPr>
        <w:t>Zhotovitel</w:t>
      </w:r>
      <w:r w:rsidRPr="00B73C42">
        <w:rPr>
          <w:sz w:val="22"/>
          <w:szCs w:val="22"/>
        </w:rPr>
        <w:t xml:space="preserve">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7989BB75" w14:textId="7D3C61C5" w:rsidR="00B73C42" w:rsidRPr="00B73C42" w:rsidRDefault="00B73C42" w:rsidP="00B73C42">
      <w:pPr>
        <w:pStyle w:val="rove2"/>
        <w:widowControl w:val="0"/>
        <w:numPr>
          <w:ilvl w:val="1"/>
          <w:numId w:val="31"/>
        </w:numPr>
        <w:rPr>
          <w:sz w:val="22"/>
          <w:szCs w:val="22"/>
        </w:rPr>
      </w:pPr>
      <w:r>
        <w:rPr>
          <w:sz w:val="22"/>
          <w:szCs w:val="22"/>
        </w:rPr>
        <w:t>Zhotovitel</w:t>
      </w:r>
      <w:r w:rsidRPr="00B73C42">
        <w:rPr>
          <w:sz w:val="22"/>
          <w:szCs w:val="22"/>
        </w:rPr>
        <w:t xml:space="preserve"> je povinen Objednatele bezodkladně informovat o jakýchkoliv skutečnostech, které mají vliv na odpovědnost </w:t>
      </w:r>
      <w:r w:rsidR="006D42A0">
        <w:rPr>
          <w:sz w:val="22"/>
          <w:szCs w:val="22"/>
        </w:rPr>
        <w:t>Zhotovitele</w:t>
      </w:r>
      <w:r w:rsidRPr="00B73C42">
        <w:rPr>
          <w:sz w:val="22"/>
          <w:szCs w:val="22"/>
        </w:rPr>
        <w:t xml:space="preserve"> dle odst. </w:t>
      </w:r>
      <w:r>
        <w:rPr>
          <w:sz w:val="22"/>
          <w:szCs w:val="22"/>
        </w:rPr>
        <w:t>13</w:t>
      </w:r>
      <w:r w:rsidRPr="00B73C42">
        <w:rPr>
          <w:sz w:val="22"/>
          <w:szCs w:val="22"/>
        </w:rPr>
        <w:t>.</w:t>
      </w:r>
      <w:r>
        <w:rPr>
          <w:sz w:val="22"/>
          <w:szCs w:val="22"/>
        </w:rPr>
        <w:t>8</w:t>
      </w:r>
      <w:r w:rsidR="00451936">
        <w:rPr>
          <w:sz w:val="22"/>
          <w:szCs w:val="22"/>
        </w:rPr>
        <w:t>.</w:t>
      </w:r>
      <w:r w:rsidRPr="00B73C42">
        <w:rPr>
          <w:sz w:val="22"/>
          <w:szCs w:val="22"/>
        </w:rPr>
        <w:t xml:space="preserve"> nebo </w:t>
      </w:r>
      <w:r>
        <w:rPr>
          <w:sz w:val="22"/>
          <w:szCs w:val="22"/>
        </w:rPr>
        <w:t>13</w:t>
      </w:r>
      <w:r w:rsidRPr="00B73C42">
        <w:rPr>
          <w:sz w:val="22"/>
          <w:szCs w:val="22"/>
        </w:rPr>
        <w:t>.</w:t>
      </w:r>
      <w:r>
        <w:rPr>
          <w:sz w:val="22"/>
          <w:szCs w:val="22"/>
        </w:rPr>
        <w:t>9</w:t>
      </w:r>
      <w:r w:rsidRPr="00B73C42">
        <w:rPr>
          <w:sz w:val="22"/>
          <w:szCs w:val="22"/>
        </w:rPr>
        <w:t xml:space="preserve">. </w:t>
      </w:r>
      <w:r>
        <w:rPr>
          <w:sz w:val="22"/>
          <w:szCs w:val="22"/>
        </w:rPr>
        <w:t>Zhotovitel</w:t>
      </w:r>
      <w:r w:rsidRPr="00B73C42">
        <w:rPr>
          <w:sz w:val="22"/>
          <w:szCs w:val="22"/>
        </w:rPr>
        <w:t xml:space="preserve"> je současně povinen kdykoliv poskytnout Objednateli bezodkladnou součinnost pro případné ověření pravdivosti těchto informací.</w:t>
      </w:r>
    </w:p>
    <w:p w14:paraId="023B40C1" w14:textId="4B207DD3" w:rsidR="00B73C42" w:rsidRPr="00D12C1A" w:rsidRDefault="00B73C42" w:rsidP="00B73C42">
      <w:pPr>
        <w:pStyle w:val="rove2"/>
        <w:widowControl w:val="0"/>
        <w:numPr>
          <w:ilvl w:val="1"/>
          <w:numId w:val="31"/>
        </w:numPr>
        <w:rPr>
          <w:sz w:val="22"/>
          <w:szCs w:val="22"/>
        </w:rPr>
      </w:pPr>
      <w:r w:rsidRPr="00B73C42">
        <w:rPr>
          <w:sz w:val="22"/>
          <w:szCs w:val="22"/>
        </w:rPr>
        <w:t xml:space="preserve">Dojde-li k porušení pravidel dle odst. </w:t>
      </w:r>
      <w:r w:rsidR="006D42A0">
        <w:rPr>
          <w:sz w:val="22"/>
          <w:szCs w:val="22"/>
        </w:rPr>
        <w:t>13.8.</w:t>
      </w:r>
      <w:r w:rsidRPr="00B73C42">
        <w:rPr>
          <w:sz w:val="22"/>
          <w:szCs w:val="22"/>
        </w:rPr>
        <w:t xml:space="preserve"> a/nebo </w:t>
      </w:r>
      <w:r w:rsidR="006D42A0">
        <w:rPr>
          <w:sz w:val="22"/>
          <w:szCs w:val="22"/>
        </w:rPr>
        <w:t>13</w:t>
      </w:r>
      <w:r w:rsidRPr="00B73C42">
        <w:rPr>
          <w:sz w:val="22"/>
          <w:szCs w:val="22"/>
        </w:rPr>
        <w:t>.</w:t>
      </w:r>
      <w:r w:rsidR="006D42A0">
        <w:rPr>
          <w:sz w:val="22"/>
          <w:szCs w:val="22"/>
        </w:rPr>
        <w:t>9.</w:t>
      </w:r>
      <w:r w:rsidRPr="00B73C42">
        <w:rPr>
          <w:sz w:val="22"/>
          <w:szCs w:val="22"/>
        </w:rPr>
        <w:t xml:space="preserve">, je Objednatel oprávněn odstoupit od této smlouvy; odstoupení se však nedotýká povinností </w:t>
      </w:r>
      <w:r w:rsidR="006D42A0">
        <w:rPr>
          <w:sz w:val="22"/>
          <w:szCs w:val="22"/>
        </w:rPr>
        <w:t>Zhotovitele</w:t>
      </w:r>
      <w:r w:rsidRPr="00B73C42">
        <w:rPr>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3B1870F1" w14:textId="77777777" w:rsidR="00C832BE" w:rsidRPr="00210BB6" w:rsidRDefault="00862E12" w:rsidP="00C832BE">
      <w:pPr>
        <w:widowControl w:val="0"/>
        <w:numPr>
          <w:ilvl w:val="0"/>
          <w:numId w:val="31"/>
        </w:numPr>
        <w:tabs>
          <w:tab w:val="left" w:pos="0"/>
        </w:tabs>
        <w:rPr>
          <w:b/>
          <w:sz w:val="22"/>
          <w:szCs w:val="22"/>
        </w:rPr>
      </w:pPr>
      <w:r w:rsidRPr="00210BB6">
        <w:rPr>
          <w:b/>
          <w:sz w:val="22"/>
          <w:szCs w:val="22"/>
        </w:rPr>
        <w:t>Z</w:t>
      </w:r>
      <w:r w:rsidR="00856649" w:rsidRPr="00210BB6">
        <w:rPr>
          <w:b/>
          <w:sz w:val="22"/>
          <w:szCs w:val="22"/>
        </w:rPr>
        <w:t>vláštní ujednání</w:t>
      </w:r>
    </w:p>
    <w:p w14:paraId="33B1A392" w14:textId="57407F9D" w:rsidR="00C832BE" w:rsidRDefault="008F414A" w:rsidP="00C832BE">
      <w:pPr>
        <w:pStyle w:val="rove2"/>
        <w:widowControl w:val="0"/>
        <w:numPr>
          <w:ilvl w:val="1"/>
          <w:numId w:val="31"/>
        </w:numPr>
        <w:ind w:left="709" w:hanging="709"/>
        <w:rPr>
          <w:sz w:val="22"/>
          <w:szCs w:val="22"/>
        </w:rPr>
      </w:pPr>
      <w:r w:rsidRPr="00210BB6">
        <w:rPr>
          <w:sz w:val="22"/>
          <w:szCs w:val="22"/>
        </w:rPr>
        <w:t xml:space="preserve">Zhotovitel </w:t>
      </w:r>
      <w:r w:rsidR="00863692" w:rsidRPr="00210BB6">
        <w:rPr>
          <w:sz w:val="22"/>
          <w:szCs w:val="22"/>
        </w:rPr>
        <w:t xml:space="preserve">ani </w:t>
      </w:r>
      <w:r w:rsidR="00663C99">
        <w:rPr>
          <w:sz w:val="22"/>
          <w:szCs w:val="22"/>
        </w:rPr>
        <w:t>O</w:t>
      </w:r>
      <w:r w:rsidRPr="00210BB6">
        <w:rPr>
          <w:sz w:val="22"/>
          <w:szCs w:val="22"/>
        </w:rPr>
        <w:t xml:space="preserve">bjednatel </w:t>
      </w:r>
      <w:r w:rsidR="00863692" w:rsidRPr="00210BB6">
        <w:rPr>
          <w:sz w:val="22"/>
          <w:szCs w:val="22"/>
        </w:rPr>
        <w:t xml:space="preserve">nenesou odpovědnost za nesplnění svých smluvních </w:t>
      </w:r>
      <w:r w:rsidR="00663C99">
        <w:rPr>
          <w:sz w:val="22"/>
          <w:szCs w:val="22"/>
        </w:rPr>
        <w:t>povinností</w:t>
      </w:r>
      <w:r w:rsidR="00663C99" w:rsidRPr="00210BB6">
        <w:rPr>
          <w:sz w:val="22"/>
          <w:szCs w:val="22"/>
        </w:rPr>
        <w:t xml:space="preserve"> </w:t>
      </w:r>
      <w:r w:rsidR="00863692" w:rsidRPr="00210BB6">
        <w:rPr>
          <w:sz w:val="22"/>
          <w:szCs w:val="22"/>
        </w:rPr>
        <w:t>v</w:t>
      </w:r>
      <w:r w:rsidR="00652851">
        <w:rPr>
          <w:sz w:val="22"/>
          <w:szCs w:val="22"/>
        </w:rPr>
        <w:t> </w:t>
      </w:r>
      <w:r w:rsidR="00863692" w:rsidRPr="00210BB6">
        <w:rPr>
          <w:sz w:val="22"/>
          <w:szCs w:val="22"/>
        </w:rPr>
        <w:t xml:space="preserve">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sidRPr="00210BB6">
        <w:rPr>
          <w:sz w:val="22"/>
          <w:szCs w:val="22"/>
        </w:rPr>
        <w:t xml:space="preserve">Zhotovitel </w:t>
      </w:r>
      <w:r w:rsidR="00863692" w:rsidRPr="00210BB6">
        <w:rPr>
          <w:sz w:val="22"/>
          <w:szCs w:val="22"/>
        </w:rPr>
        <w:t xml:space="preserve">a </w:t>
      </w:r>
      <w:r w:rsidR="00663C99">
        <w:rPr>
          <w:sz w:val="22"/>
          <w:szCs w:val="22"/>
        </w:rPr>
        <w:t>O</w:t>
      </w:r>
      <w:r w:rsidRPr="00210BB6">
        <w:rPr>
          <w:sz w:val="22"/>
          <w:szCs w:val="22"/>
        </w:rPr>
        <w:t xml:space="preserve">bjednatel </w:t>
      </w:r>
      <w:r w:rsidR="00863692" w:rsidRPr="00210BB6">
        <w:rPr>
          <w:sz w:val="22"/>
          <w:szCs w:val="22"/>
        </w:rPr>
        <w:t>se zavazují spolupracovat při předcházení zpoždění nebo jakýmkoliv jiným následkům.</w:t>
      </w:r>
    </w:p>
    <w:p w14:paraId="40DCDF99" w14:textId="70AAA08D"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Není-li stanoveno jinak, jakýkoliv dopis, oznámení či jiný dokument bude považován </w:t>
      </w:r>
      <w:r w:rsidR="00D12C1A">
        <w:rPr>
          <w:sz w:val="22"/>
          <w:szCs w:val="22"/>
        </w:rPr>
        <w:br/>
      </w:r>
      <w:r w:rsidRPr="00210BB6">
        <w:rPr>
          <w:sz w:val="22"/>
          <w:szCs w:val="22"/>
        </w:rPr>
        <w:t xml:space="preserve">za doručený druhé straně této smlouvy, bude-li doručen na adresu uvedenou u dané </w:t>
      </w:r>
      <w:r w:rsidR="00663C99">
        <w:rPr>
          <w:sz w:val="22"/>
          <w:szCs w:val="22"/>
        </w:rPr>
        <w:t>s</w:t>
      </w:r>
      <w:r w:rsidRPr="00210BB6">
        <w:rPr>
          <w:sz w:val="22"/>
          <w:szCs w:val="22"/>
        </w:rPr>
        <w:t xml:space="preserve">mluvní strany v záhlaví této smlouvy, nebo na jakoukoli jinou adresu oznámenou </w:t>
      </w:r>
      <w:r w:rsidR="00663C99">
        <w:rPr>
          <w:sz w:val="22"/>
          <w:szCs w:val="22"/>
        </w:rPr>
        <w:t>s</w:t>
      </w:r>
      <w:r w:rsidRPr="00210BB6">
        <w:rPr>
          <w:sz w:val="22"/>
          <w:szCs w:val="22"/>
        </w:rPr>
        <w:t xml:space="preserve">mluvní stranou druhé straně pro účely doručování písemných oznámení. V případě pochybností se má za to, </w:t>
      </w:r>
      <w:r w:rsidR="00652851">
        <w:rPr>
          <w:sz w:val="22"/>
          <w:szCs w:val="22"/>
        </w:rPr>
        <w:br/>
      </w:r>
      <w:r w:rsidRPr="00210BB6">
        <w:rPr>
          <w:sz w:val="22"/>
          <w:szCs w:val="22"/>
        </w:rPr>
        <w:t>že písemnost zaslaná doporučenou poštovní přepravou byla doručena třetí den po dni odeslání písemnosti.</w:t>
      </w:r>
    </w:p>
    <w:p w14:paraId="747AB5F6" w14:textId="4D1BE313" w:rsidR="00C832BE" w:rsidRDefault="00856649" w:rsidP="00C832BE">
      <w:pPr>
        <w:pStyle w:val="rove2"/>
        <w:widowControl w:val="0"/>
        <w:numPr>
          <w:ilvl w:val="1"/>
          <w:numId w:val="31"/>
        </w:numPr>
        <w:ind w:left="709" w:hanging="709"/>
        <w:rPr>
          <w:sz w:val="22"/>
          <w:szCs w:val="22"/>
        </w:rPr>
      </w:pPr>
      <w:r w:rsidRPr="00210BB6">
        <w:rPr>
          <w:sz w:val="22"/>
          <w:szCs w:val="22"/>
        </w:rPr>
        <w:t xml:space="preserve">V případě, že některé ustanovení této </w:t>
      </w:r>
      <w:r w:rsidR="00663C99">
        <w:rPr>
          <w:sz w:val="22"/>
          <w:szCs w:val="22"/>
        </w:rPr>
        <w:t>smlouvy</w:t>
      </w:r>
      <w:r w:rsidR="00663C99" w:rsidRPr="00210BB6">
        <w:rPr>
          <w:sz w:val="22"/>
          <w:szCs w:val="22"/>
        </w:rPr>
        <w:t xml:space="preserve"> </w:t>
      </w:r>
      <w:r w:rsidRPr="00210BB6">
        <w:rPr>
          <w:sz w:val="22"/>
          <w:szCs w:val="22"/>
        </w:rPr>
        <w:t xml:space="preserve">se ukáže neplatným, neúčinným </w:t>
      </w:r>
      <w:r w:rsidR="00D12C1A">
        <w:rPr>
          <w:sz w:val="22"/>
          <w:szCs w:val="22"/>
        </w:rPr>
        <w:br/>
      </w:r>
      <w:r w:rsidRPr="00210BB6">
        <w:rPr>
          <w:sz w:val="22"/>
          <w:szCs w:val="22"/>
        </w:rPr>
        <w:t xml:space="preserve">či nevymahatelným anebo některé ustanovení chybí, zůstávají ostatní ustanovení této </w:t>
      </w:r>
      <w:r w:rsidR="00663C99">
        <w:rPr>
          <w:sz w:val="22"/>
          <w:szCs w:val="22"/>
        </w:rPr>
        <w:t>smlouvy</w:t>
      </w:r>
      <w:r w:rsidR="00663C99" w:rsidRPr="00210BB6">
        <w:rPr>
          <w:sz w:val="22"/>
          <w:szCs w:val="22"/>
        </w:rPr>
        <w:t xml:space="preserve"> </w:t>
      </w:r>
      <w:r w:rsidRPr="00210BB6">
        <w:rPr>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7B2C4B97" w14:textId="0F3D808D" w:rsidR="00C832BE" w:rsidRDefault="00312751" w:rsidP="00C832BE">
      <w:pPr>
        <w:pStyle w:val="rove2"/>
        <w:widowControl w:val="0"/>
        <w:numPr>
          <w:ilvl w:val="1"/>
          <w:numId w:val="31"/>
        </w:numPr>
        <w:ind w:left="709" w:hanging="709"/>
        <w:rPr>
          <w:sz w:val="22"/>
          <w:szCs w:val="22"/>
        </w:rPr>
      </w:pPr>
      <w:r w:rsidRPr="00210BB6">
        <w:rPr>
          <w:sz w:val="22"/>
          <w:szCs w:val="22"/>
        </w:rPr>
        <w:t xml:space="preserve">Odpad vzniklý při plnění předmětu této smlouvy odstraní </w:t>
      </w:r>
      <w:r w:rsidR="00663C99">
        <w:rPr>
          <w:sz w:val="22"/>
          <w:szCs w:val="22"/>
        </w:rPr>
        <w:t>Z</w:t>
      </w:r>
      <w:r w:rsidRPr="00210BB6">
        <w:rPr>
          <w:sz w:val="22"/>
          <w:szCs w:val="22"/>
        </w:rPr>
        <w:t xml:space="preserve">hotovitel na své náklady. Zhotovitel je ve smyslu zákona č. </w:t>
      </w:r>
      <w:r w:rsidR="00663C99" w:rsidRPr="00663C99">
        <w:rPr>
          <w:sz w:val="22"/>
          <w:szCs w:val="22"/>
        </w:rPr>
        <w:t>541/2020</w:t>
      </w:r>
      <w:r w:rsidR="00E16819">
        <w:rPr>
          <w:sz w:val="22"/>
          <w:szCs w:val="22"/>
        </w:rPr>
        <w:t xml:space="preserve"> </w:t>
      </w:r>
      <w:r w:rsidRPr="00210BB6">
        <w:rPr>
          <w:sz w:val="22"/>
          <w:szCs w:val="22"/>
        </w:rPr>
        <w:t>Sb., o odpadech</w:t>
      </w:r>
      <w:r w:rsidR="00663C99">
        <w:rPr>
          <w:sz w:val="22"/>
          <w:szCs w:val="22"/>
        </w:rPr>
        <w:t>,</w:t>
      </w:r>
      <w:r w:rsidRPr="00210BB6">
        <w:rPr>
          <w:sz w:val="22"/>
          <w:szCs w:val="22"/>
        </w:rPr>
        <w:t xml:space="preserve"> v</w:t>
      </w:r>
      <w:r w:rsidR="00451936">
        <w:rPr>
          <w:sz w:val="22"/>
          <w:szCs w:val="22"/>
        </w:rPr>
        <w:t>e znění pozdějších předpisů</w:t>
      </w:r>
      <w:r w:rsidR="00663C99">
        <w:rPr>
          <w:sz w:val="22"/>
          <w:szCs w:val="22"/>
        </w:rPr>
        <w:t xml:space="preserve"> (dále jen „</w:t>
      </w:r>
      <w:r w:rsidR="00663C99" w:rsidRPr="00C413AD">
        <w:rPr>
          <w:b/>
          <w:bCs/>
          <w:sz w:val="22"/>
          <w:szCs w:val="22"/>
        </w:rPr>
        <w:t>zákon o odpadech</w:t>
      </w:r>
      <w:r w:rsidR="00663C99">
        <w:rPr>
          <w:sz w:val="22"/>
          <w:szCs w:val="22"/>
        </w:rPr>
        <w:t>“)</w:t>
      </w:r>
      <w:r w:rsidRPr="00210BB6">
        <w:rPr>
          <w:sz w:val="22"/>
          <w:szCs w:val="22"/>
        </w:rPr>
        <w:t xml:space="preserve">, původcem odpadů. Původce odpadů je povinen veškerý vzniklý odpad předat osobě oprávněné k jeho převzetí dle </w:t>
      </w:r>
      <w:r w:rsidR="00F80097">
        <w:rPr>
          <w:sz w:val="22"/>
          <w:szCs w:val="22"/>
        </w:rPr>
        <w:t>zákona</w:t>
      </w:r>
      <w:r w:rsidRPr="00210BB6">
        <w:rPr>
          <w:sz w:val="22"/>
          <w:szCs w:val="22"/>
        </w:rPr>
        <w:t xml:space="preserve"> o odpadech. Zhotovitel není oprávněn shromažďovat vzniklý odpad do nádob </w:t>
      </w:r>
      <w:r w:rsidR="00F80097">
        <w:rPr>
          <w:sz w:val="22"/>
          <w:szCs w:val="22"/>
        </w:rPr>
        <w:t>O</w:t>
      </w:r>
      <w:r w:rsidRPr="00210BB6">
        <w:rPr>
          <w:sz w:val="22"/>
          <w:szCs w:val="22"/>
        </w:rPr>
        <w:t xml:space="preserve">bjednatele. Objednatel má právo v době realizace předmětu plnění provádět kontroly, zda odpad vznikající činností </w:t>
      </w:r>
      <w:r w:rsidR="00F80097">
        <w:rPr>
          <w:sz w:val="22"/>
          <w:szCs w:val="22"/>
        </w:rPr>
        <w:t>Z</w:t>
      </w:r>
      <w:r w:rsidRPr="00210BB6">
        <w:rPr>
          <w:sz w:val="22"/>
          <w:szCs w:val="22"/>
        </w:rPr>
        <w:t xml:space="preserve">hotovitele není umisťován do shromažďovacích prostředků </w:t>
      </w:r>
      <w:r w:rsidR="00451936">
        <w:rPr>
          <w:sz w:val="22"/>
          <w:szCs w:val="22"/>
        </w:rPr>
        <w:t>O</w:t>
      </w:r>
      <w:r w:rsidRPr="00210BB6">
        <w:rPr>
          <w:sz w:val="22"/>
          <w:szCs w:val="22"/>
        </w:rPr>
        <w:t xml:space="preserve">bjednatele. Při zjištění, že </w:t>
      </w:r>
      <w:r w:rsidR="00451936">
        <w:rPr>
          <w:sz w:val="22"/>
          <w:szCs w:val="22"/>
        </w:rPr>
        <w:t>Z</w:t>
      </w:r>
      <w:r w:rsidRPr="00210BB6">
        <w:rPr>
          <w:sz w:val="22"/>
          <w:szCs w:val="22"/>
        </w:rPr>
        <w:t xml:space="preserve">hotovitel odpady do shromažďovacích prostředků </w:t>
      </w:r>
      <w:r w:rsidR="00F80097">
        <w:rPr>
          <w:sz w:val="22"/>
          <w:szCs w:val="22"/>
        </w:rPr>
        <w:t>O</w:t>
      </w:r>
      <w:r w:rsidRPr="00210BB6">
        <w:rPr>
          <w:sz w:val="22"/>
          <w:szCs w:val="22"/>
        </w:rPr>
        <w:t xml:space="preserve">bjednatele shromažďuje, si </w:t>
      </w:r>
      <w:r w:rsidR="00F80097">
        <w:rPr>
          <w:sz w:val="22"/>
          <w:szCs w:val="22"/>
        </w:rPr>
        <w:t>O</w:t>
      </w:r>
      <w:r w:rsidRPr="00210BB6">
        <w:rPr>
          <w:sz w:val="22"/>
          <w:szCs w:val="22"/>
        </w:rPr>
        <w:t>bjednatel vyhrazuje právo účtovat smluvní pokutu ve výši 10 000,- Kč</w:t>
      </w:r>
      <w:r w:rsidR="00A80B3C" w:rsidRPr="00210BB6">
        <w:rPr>
          <w:sz w:val="22"/>
          <w:szCs w:val="22"/>
        </w:rPr>
        <w:t>, a to za každý jednotlivý případ porušení</w:t>
      </w:r>
      <w:r w:rsidRPr="00210BB6">
        <w:rPr>
          <w:sz w:val="22"/>
          <w:szCs w:val="22"/>
        </w:rPr>
        <w:t xml:space="preserve">. Zaplacením smluvní pokuty není dotčeno právo </w:t>
      </w:r>
      <w:r w:rsidR="00F80097">
        <w:rPr>
          <w:sz w:val="22"/>
          <w:szCs w:val="22"/>
        </w:rPr>
        <w:t>O</w:t>
      </w:r>
      <w:r w:rsidRPr="00210BB6">
        <w:rPr>
          <w:sz w:val="22"/>
          <w:szCs w:val="22"/>
        </w:rPr>
        <w:t>bjednatele na náhradu škody.</w:t>
      </w:r>
    </w:p>
    <w:p w14:paraId="4C44B63D" w14:textId="65ABA42F" w:rsidR="003406ED" w:rsidRPr="00E16819" w:rsidRDefault="003406ED" w:rsidP="00E16819">
      <w:pPr>
        <w:pStyle w:val="rove2"/>
        <w:widowControl w:val="0"/>
        <w:numPr>
          <w:ilvl w:val="1"/>
          <w:numId w:val="31"/>
        </w:numPr>
        <w:rPr>
          <w:sz w:val="22"/>
          <w:szCs w:val="22"/>
        </w:rPr>
      </w:pPr>
      <w:r>
        <w:rPr>
          <w:sz w:val="22"/>
          <w:szCs w:val="22"/>
        </w:rPr>
        <w:t>Zhotovitel bere na vědomí, že Objednatel je povinen poskytnout pouze součinnost definovanou v této smlouvě či objektivně zcela nezbytně nutnou pro naplnění předmětu plnění. Zhotovitel je odpovědný v souladu se svou odbornou zdatností za to, aby požadavky na nutnou součinnost Objednatele sděl</w:t>
      </w:r>
      <w:r w:rsidR="00E16819">
        <w:rPr>
          <w:sz w:val="22"/>
          <w:szCs w:val="22"/>
        </w:rPr>
        <w:t>il</w:t>
      </w:r>
      <w:r>
        <w:rPr>
          <w:sz w:val="22"/>
          <w:szCs w:val="22"/>
        </w:rPr>
        <w:t xml:space="preserve"> vždy v dostatečném předstihu a, kde je to možné, nabídne i případné alternativy řešení, které doloží informacemi a doklady, přičemž je odpovědný za to, že </w:t>
      </w:r>
      <w:r>
        <w:rPr>
          <w:sz w:val="22"/>
          <w:szCs w:val="22"/>
        </w:rPr>
        <w:lastRenderedPageBreak/>
        <w:t>jakékoliv z řešení vede k naplnění předmětu smlouvy. Objednatel není povinen ke schvalování jednotlivých kroků či činností Zhotovitele, nestanoví-li smlouva jinak.</w:t>
      </w:r>
    </w:p>
    <w:p w14:paraId="6D5CE839" w14:textId="77777777" w:rsidR="00C832BE" w:rsidRPr="00210BB6" w:rsidRDefault="00856649" w:rsidP="00C832BE">
      <w:pPr>
        <w:widowControl w:val="0"/>
        <w:numPr>
          <w:ilvl w:val="0"/>
          <w:numId w:val="31"/>
        </w:numPr>
        <w:tabs>
          <w:tab w:val="left" w:pos="0"/>
        </w:tabs>
        <w:rPr>
          <w:b/>
          <w:sz w:val="22"/>
          <w:szCs w:val="22"/>
        </w:rPr>
      </w:pPr>
      <w:r w:rsidRPr="00210BB6">
        <w:rPr>
          <w:b/>
          <w:sz w:val="22"/>
          <w:szCs w:val="22"/>
        </w:rPr>
        <w:t>Závěrečná u</w:t>
      </w:r>
      <w:r w:rsidR="00AF0A49" w:rsidRPr="00210BB6">
        <w:rPr>
          <w:b/>
          <w:sz w:val="22"/>
          <w:szCs w:val="22"/>
        </w:rPr>
        <w:t>s</w:t>
      </w:r>
      <w:r w:rsidRPr="00210BB6">
        <w:rPr>
          <w:b/>
          <w:sz w:val="22"/>
          <w:szCs w:val="22"/>
        </w:rPr>
        <w:t>tanovení</w:t>
      </w:r>
    </w:p>
    <w:p w14:paraId="2045C307" w14:textId="59E049A1"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Není-li ve smlouvě uvedeno jinak, tak změny nebo doplňky této smlouvy je možno provést pouze písemně formou </w:t>
      </w:r>
      <w:r w:rsidR="00EC7E20" w:rsidRPr="00210BB6">
        <w:rPr>
          <w:sz w:val="22"/>
          <w:szCs w:val="22"/>
        </w:rPr>
        <w:t xml:space="preserve">vzestupně </w:t>
      </w:r>
      <w:r w:rsidRPr="00210BB6">
        <w:rPr>
          <w:sz w:val="22"/>
          <w:szCs w:val="22"/>
        </w:rPr>
        <w:t>číslovaných dodatků odsouhlasených a podepsaných oběma stranami.</w:t>
      </w:r>
    </w:p>
    <w:p w14:paraId="2F57A1CF" w14:textId="67A87367" w:rsidR="00C832BE" w:rsidRDefault="00856649" w:rsidP="00C832BE">
      <w:pPr>
        <w:pStyle w:val="rove2"/>
        <w:widowControl w:val="0"/>
        <w:numPr>
          <w:ilvl w:val="1"/>
          <w:numId w:val="31"/>
        </w:numPr>
        <w:ind w:left="709" w:hanging="709"/>
        <w:rPr>
          <w:sz w:val="22"/>
          <w:szCs w:val="22"/>
        </w:rPr>
      </w:pPr>
      <w:r w:rsidRPr="00210BB6">
        <w:rPr>
          <w:sz w:val="22"/>
          <w:szCs w:val="22"/>
        </w:rPr>
        <w:t>Veškerá korespondence a písemné materiály budou vyhotoveny v českém jazyce.</w:t>
      </w:r>
    </w:p>
    <w:p w14:paraId="4FE759DD" w14:textId="77777777"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w:t>
      </w:r>
    </w:p>
    <w:p w14:paraId="796F610D" w14:textId="5EABC419" w:rsidR="00C832BE" w:rsidRDefault="00945411" w:rsidP="00C832BE">
      <w:pPr>
        <w:pStyle w:val="rove2"/>
        <w:widowControl w:val="0"/>
        <w:numPr>
          <w:ilvl w:val="1"/>
          <w:numId w:val="31"/>
        </w:numPr>
        <w:ind w:left="709" w:hanging="709"/>
        <w:rPr>
          <w:sz w:val="22"/>
          <w:szCs w:val="22"/>
        </w:rPr>
      </w:pPr>
      <w:r w:rsidRPr="00210BB6">
        <w:rPr>
          <w:sz w:val="22"/>
          <w:szCs w:val="22"/>
        </w:rPr>
        <w:t xml:space="preserve">Zhotovitel </w:t>
      </w:r>
      <w:r w:rsidR="00EC7E20" w:rsidRPr="00210BB6">
        <w:rPr>
          <w:sz w:val="22"/>
          <w:szCs w:val="22"/>
        </w:rPr>
        <w:t>před</w:t>
      </w:r>
      <w:r w:rsidRPr="00210BB6">
        <w:rPr>
          <w:sz w:val="22"/>
          <w:szCs w:val="22"/>
        </w:rPr>
        <w:t xml:space="preserve"> uzavření</w:t>
      </w:r>
      <w:r w:rsidR="00EC7E20" w:rsidRPr="00210BB6">
        <w:rPr>
          <w:sz w:val="22"/>
          <w:szCs w:val="22"/>
        </w:rPr>
        <w:t>m</w:t>
      </w:r>
      <w:r w:rsidRPr="00210BB6">
        <w:rPr>
          <w:sz w:val="22"/>
          <w:szCs w:val="22"/>
        </w:rPr>
        <w:t xml:space="preserve"> této smlouvy</w:t>
      </w:r>
      <w:r w:rsidR="00EC7E20" w:rsidRPr="00210BB6">
        <w:rPr>
          <w:sz w:val="22"/>
          <w:szCs w:val="22"/>
        </w:rPr>
        <w:t xml:space="preserve"> předložil v </w:t>
      </w:r>
      <w:r w:rsidR="00EC7E20" w:rsidRPr="007E3138">
        <w:rPr>
          <w:sz w:val="22"/>
          <w:szCs w:val="22"/>
        </w:rPr>
        <w:t>souladu s odst. 1</w:t>
      </w:r>
      <w:r w:rsidR="00DA2D0D">
        <w:rPr>
          <w:sz w:val="22"/>
          <w:szCs w:val="22"/>
        </w:rPr>
        <w:t>4</w:t>
      </w:r>
      <w:r w:rsidR="00EC7E20" w:rsidRPr="007E3138">
        <w:rPr>
          <w:sz w:val="22"/>
          <w:szCs w:val="22"/>
        </w:rPr>
        <w:t>.</w:t>
      </w:r>
      <w:r w:rsidR="00DA2D0D">
        <w:rPr>
          <w:sz w:val="22"/>
          <w:szCs w:val="22"/>
        </w:rPr>
        <w:t>1</w:t>
      </w:r>
      <w:r w:rsidR="00EC7E20" w:rsidRPr="007E3138">
        <w:rPr>
          <w:sz w:val="22"/>
          <w:szCs w:val="22"/>
        </w:rPr>
        <w:t xml:space="preserve"> zadávací</w:t>
      </w:r>
      <w:r w:rsidR="00EC7E20" w:rsidRPr="00210BB6">
        <w:rPr>
          <w:sz w:val="22"/>
          <w:szCs w:val="22"/>
        </w:rPr>
        <w:t xml:space="preserve"> dokumentace</w:t>
      </w:r>
      <w:r w:rsidR="005E646B">
        <w:rPr>
          <w:sz w:val="22"/>
          <w:szCs w:val="22"/>
        </w:rPr>
        <w:t xml:space="preserve"> zadávacího řízení, v rámci kterého byla uzavřena tato smlouva, </w:t>
      </w:r>
      <w:r w:rsidRPr="00210BB6">
        <w:rPr>
          <w:sz w:val="22"/>
          <w:szCs w:val="22"/>
        </w:rPr>
        <w:t xml:space="preserve"> </w:t>
      </w:r>
      <w:r w:rsidR="00EC7E20" w:rsidRPr="00210BB6">
        <w:rPr>
          <w:sz w:val="22"/>
          <w:szCs w:val="22"/>
        </w:rPr>
        <w:t xml:space="preserve">platnou </w:t>
      </w:r>
      <w:r w:rsidRPr="00210BB6">
        <w:rPr>
          <w:sz w:val="22"/>
          <w:szCs w:val="22"/>
        </w:rPr>
        <w:t>pojistnou smlouvu, jejímž předmětem je pojištění za škodu vzniklou jinému v souvislosti s činnostmi pojištěného (</w:t>
      </w:r>
      <w:r w:rsidR="00F80097">
        <w:rPr>
          <w:sz w:val="22"/>
          <w:szCs w:val="22"/>
        </w:rPr>
        <w:t>Z</w:t>
      </w:r>
      <w:r w:rsidRPr="00210BB6">
        <w:rPr>
          <w:sz w:val="22"/>
          <w:szCs w:val="22"/>
        </w:rPr>
        <w:t xml:space="preserve">hotovitel), a to s dostatečnou výší pojistného plnění a s přiměřenou spoluúčastí, přičemž se </w:t>
      </w:r>
      <w:r w:rsidR="00F80097">
        <w:rPr>
          <w:sz w:val="22"/>
          <w:szCs w:val="22"/>
        </w:rPr>
        <w:t>Z</w:t>
      </w:r>
      <w:r w:rsidRPr="00210BB6">
        <w:rPr>
          <w:sz w:val="22"/>
          <w:szCs w:val="22"/>
        </w:rPr>
        <w:t xml:space="preserve">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451936">
        <w:rPr>
          <w:sz w:val="22"/>
          <w:szCs w:val="22"/>
        </w:rPr>
        <w:t>Z</w:t>
      </w:r>
      <w:r w:rsidRPr="00210BB6">
        <w:rPr>
          <w:sz w:val="22"/>
          <w:szCs w:val="22"/>
        </w:rPr>
        <w:t xml:space="preserve">hotovitele dle tohoto </w:t>
      </w:r>
      <w:r w:rsidR="00451936">
        <w:rPr>
          <w:sz w:val="22"/>
          <w:szCs w:val="22"/>
        </w:rPr>
        <w:t>odstavce</w:t>
      </w:r>
      <w:r w:rsidRPr="00210BB6">
        <w:rPr>
          <w:sz w:val="22"/>
          <w:szCs w:val="22"/>
        </w:rPr>
        <w:t xml:space="preserve"> smlouvy. Za dostatečnou výši pojistného plnění dle tohoto </w:t>
      </w:r>
      <w:r w:rsidR="00451936">
        <w:rPr>
          <w:sz w:val="22"/>
          <w:szCs w:val="22"/>
        </w:rPr>
        <w:t>odstavce</w:t>
      </w:r>
      <w:r w:rsidRPr="00210BB6">
        <w:rPr>
          <w:sz w:val="22"/>
          <w:szCs w:val="22"/>
        </w:rPr>
        <w:t xml:space="preserve"> se považuje částka minimálně </w:t>
      </w:r>
      <w:r w:rsidR="00E16819">
        <w:rPr>
          <w:sz w:val="22"/>
          <w:szCs w:val="22"/>
        </w:rPr>
        <w:t>10</w:t>
      </w:r>
      <w:r w:rsidR="009B5625" w:rsidRPr="00210BB6">
        <w:rPr>
          <w:sz w:val="22"/>
          <w:szCs w:val="22"/>
        </w:rPr>
        <w:t xml:space="preserve"> </w:t>
      </w:r>
      <w:r w:rsidRPr="00210BB6">
        <w:rPr>
          <w:sz w:val="22"/>
          <w:szCs w:val="22"/>
        </w:rPr>
        <w:t xml:space="preserve">mil. Kč pro jednu pojistnou událost a </w:t>
      </w:r>
      <w:r w:rsidR="003406ED">
        <w:rPr>
          <w:sz w:val="22"/>
          <w:szCs w:val="22"/>
        </w:rPr>
        <w:t>limit</w:t>
      </w:r>
      <w:r w:rsidRPr="00210BB6">
        <w:rPr>
          <w:sz w:val="22"/>
          <w:szCs w:val="22"/>
        </w:rPr>
        <w:t xml:space="preserve"> pojistného plnění minimálně </w:t>
      </w:r>
      <w:r w:rsidR="00E16819">
        <w:rPr>
          <w:sz w:val="22"/>
          <w:szCs w:val="22"/>
        </w:rPr>
        <w:t>10</w:t>
      </w:r>
      <w:r w:rsidR="00E16819" w:rsidRPr="00210BB6">
        <w:rPr>
          <w:sz w:val="22"/>
          <w:szCs w:val="22"/>
        </w:rPr>
        <w:t xml:space="preserve"> </w:t>
      </w:r>
      <w:r w:rsidRPr="00210BB6">
        <w:rPr>
          <w:sz w:val="22"/>
          <w:szCs w:val="22"/>
        </w:rPr>
        <w:t>mil. Kč ročně</w:t>
      </w:r>
      <w:r w:rsidR="00FC33B1" w:rsidRPr="00210BB6">
        <w:rPr>
          <w:sz w:val="22"/>
          <w:szCs w:val="22"/>
        </w:rPr>
        <w:t>.</w:t>
      </w:r>
    </w:p>
    <w:p w14:paraId="40EB33E5" w14:textId="77777777" w:rsidR="00C832BE" w:rsidRPr="00210BB6" w:rsidRDefault="00856649" w:rsidP="00C832BE">
      <w:pPr>
        <w:pStyle w:val="rove2"/>
        <w:widowControl w:val="0"/>
        <w:numPr>
          <w:ilvl w:val="1"/>
          <w:numId w:val="31"/>
        </w:numPr>
        <w:ind w:left="709" w:hanging="709"/>
        <w:rPr>
          <w:sz w:val="22"/>
          <w:szCs w:val="22"/>
        </w:rPr>
      </w:pPr>
      <w:r w:rsidRPr="00210BB6">
        <w:rPr>
          <w:sz w:val="22"/>
          <w:szCs w:val="22"/>
        </w:rPr>
        <w:t>Práva a povinnosti a právní poměry z této smlouvy vyplývající, vznikající a související, se řídí platnými právními předpisy České republiky.</w:t>
      </w:r>
    </w:p>
    <w:p w14:paraId="53C54752" w14:textId="10632D0A" w:rsidR="00F4408A" w:rsidRDefault="00DB067D" w:rsidP="00F4408A">
      <w:pPr>
        <w:pStyle w:val="rove2"/>
        <w:widowControl w:val="0"/>
        <w:numPr>
          <w:ilvl w:val="1"/>
          <w:numId w:val="31"/>
        </w:numPr>
        <w:ind w:left="709" w:hanging="709"/>
        <w:rPr>
          <w:sz w:val="22"/>
          <w:szCs w:val="22"/>
        </w:rPr>
      </w:pPr>
      <w:r w:rsidRPr="00210BB6">
        <w:rPr>
          <w:sz w:val="22"/>
          <w:szCs w:val="22"/>
        </w:rPr>
        <w:t xml:space="preserve">Zhotovitel bere na vědomí, že Dopravní podnik Ostrava a.s. podléhá režimu zákona </w:t>
      </w:r>
      <w:r w:rsidR="00652851">
        <w:rPr>
          <w:sz w:val="22"/>
          <w:szCs w:val="22"/>
        </w:rPr>
        <w:br/>
      </w:r>
      <w:r w:rsidRPr="00210BB6">
        <w:rPr>
          <w:sz w:val="22"/>
          <w:szCs w:val="22"/>
        </w:rPr>
        <w:t xml:space="preserve">č. 106/1999 Sb., o svobodném přístupu k informacím, </w:t>
      </w:r>
      <w:r w:rsidR="00451936">
        <w:rPr>
          <w:sz w:val="22"/>
          <w:szCs w:val="22"/>
        </w:rPr>
        <w:t xml:space="preserve">ve znění pozdějších předpisů </w:t>
      </w:r>
      <w:r w:rsidRPr="00210BB6">
        <w:rPr>
          <w:sz w:val="22"/>
          <w:szCs w:val="22"/>
        </w:rPr>
        <w:t>(dále také jen „</w:t>
      </w:r>
      <w:r w:rsidRPr="00C413AD">
        <w:rPr>
          <w:b/>
          <w:bCs/>
          <w:sz w:val="22"/>
          <w:szCs w:val="22"/>
        </w:rPr>
        <w:t>zákon</w:t>
      </w:r>
      <w:r w:rsidR="0000182A" w:rsidRPr="00C413AD">
        <w:rPr>
          <w:b/>
          <w:bCs/>
          <w:sz w:val="22"/>
          <w:szCs w:val="22"/>
        </w:rPr>
        <w:t xml:space="preserve"> o svobodném přístupu k informacím</w:t>
      </w:r>
      <w:r w:rsidRPr="00210BB6">
        <w:rPr>
          <w:sz w:val="22"/>
          <w:szCs w:val="22"/>
        </w:rPr>
        <w:t>“) a v souladu a za podmínek stanovených v</w:t>
      </w:r>
      <w:r w:rsidR="0000182A">
        <w:rPr>
          <w:sz w:val="22"/>
          <w:szCs w:val="22"/>
        </w:rPr>
        <w:t> </w:t>
      </w:r>
      <w:r w:rsidRPr="00210BB6">
        <w:rPr>
          <w:sz w:val="22"/>
          <w:szCs w:val="22"/>
        </w:rPr>
        <w:t>zákoně</w:t>
      </w:r>
      <w:r w:rsidR="0000182A">
        <w:rPr>
          <w:sz w:val="22"/>
          <w:szCs w:val="22"/>
        </w:rPr>
        <w:t xml:space="preserve"> o svobodném přístupu k informacím</w:t>
      </w:r>
      <w:r w:rsidRPr="00210BB6">
        <w:rPr>
          <w:sz w:val="22"/>
          <w:szCs w:val="22"/>
        </w:rPr>
        <w:t xml:space="preserve"> je povinen tuto smlouvu, příp. informace v ní obsažené nebo z ní vyplývající zveřejnit. </w:t>
      </w:r>
    </w:p>
    <w:p w14:paraId="18E8374D" w14:textId="0FCE3798" w:rsidR="00F4408A" w:rsidRPr="00F4408A" w:rsidRDefault="00DB067D" w:rsidP="00F4408A">
      <w:pPr>
        <w:pStyle w:val="rove2"/>
        <w:widowControl w:val="0"/>
        <w:numPr>
          <w:ilvl w:val="1"/>
          <w:numId w:val="31"/>
        </w:numPr>
        <w:ind w:left="709" w:hanging="709"/>
        <w:rPr>
          <w:sz w:val="22"/>
          <w:szCs w:val="22"/>
        </w:rPr>
      </w:pPr>
      <w:r w:rsidRPr="00F4408A">
        <w:rPr>
          <w:sz w:val="22"/>
          <w:szCs w:val="22"/>
        </w:rPr>
        <w:t xml:space="preserve">Podpisem této smlouvy dále bere </w:t>
      </w:r>
      <w:r w:rsidR="00451936">
        <w:rPr>
          <w:sz w:val="22"/>
          <w:szCs w:val="22"/>
        </w:rPr>
        <w:t>Z</w:t>
      </w:r>
      <w:r w:rsidRPr="00F4408A">
        <w:rPr>
          <w:sz w:val="22"/>
          <w:szCs w:val="22"/>
        </w:rPr>
        <w:t>hotovitel na vědomí, že Dopravní podnik Ostrava a.s. je povinen za podmínek stanovených v zákoně č. 340/2015 Sb., o registru smluv,</w:t>
      </w:r>
      <w:r w:rsidR="0000182A">
        <w:rPr>
          <w:sz w:val="22"/>
          <w:szCs w:val="22"/>
        </w:rPr>
        <w:t xml:space="preserve"> ve znění pozdějších předpisů,</w:t>
      </w:r>
      <w:r w:rsidRPr="00F4408A">
        <w:rPr>
          <w:sz w:val="22"/>
          <w:szCs w:val="22"/>
        </w:rPr>
        <w:t xml:space="preserve"> zveřejňovat smlouvy na Portálu veřejné správy v Registru smluv. </w:t>
      </w:r>
      <w:r w:rsidR="00F4408A" w:rsidRPr="00F4408A">
        <w:rPr>
          <w:sz w:val="22"/>
          <w:szCs w:val="22"/>
        </w:rPr>
        <w:t xml:space="preserve">Objednatel podpisem smlouvy bere </w:t>
      </w:r>
      <w:r w:rsidR="00451936">
        <w:rPr>
          <w:sz w:val="22"/>
          <w:szCs w:val="22"/>
        </w:rPr>
        <w:t> </w:t>
      </w:r>
      <w:r w:rsidR="00F4408A" w:rsidRPr="00F4408A">
        <w:rPr>
          <w:sz w:val="22"/>
          <w:szCs w:val="22"/>
        </w:rPr>
        <w:t xml:space="preserve">na vědomí, že některé údaje a pasáže této smlouvy mohou být obchodním tajemstvím </w:t>
      </w:r>
      <w:r w:rsidR="00F80097">
        <w:rPr>
          <w:sz w:val="22"/>
          <w:szCs w:val="22"/>
        </w:rPr>
        <w:t>Zhotovitele</w:t>
      </w:r>
      <w:r w:rsidR="00F80097" w:rsidRPr="00F4408A">
        <w:rPr>
          <w:sz w:val="22"/>
          <w:szCs w:val="22"/>
        </w:rPr>
        <w:t xml:space="preserve"> </w:t>
      </w:r>
      <w:r w:rsidR="00F4408A" w:rsidRPr="00F4408A">
        <w:rPr>
          <w:sz w:val="22"/>
          <w:szCs w:val="22"/>
        </w:rPr>
        <w:t>a zavazuje se je nezveřejnit dle zákona o registru smluv ani jinak a/nebo nepředat třetí osobě dle zákona o svobodném přístupu k informacím, ani jinak</w:t>
      </w:r>
      <w:r w:rsidR="00F80097">
        <w:rPr>
          <w:sz w:val="22"/>
          <w:szCs w:val="22"/>
        </w:rPr>
        <w:t>, bude-li příslušná informace naplňovat veškeré znaky obchodního tajemství dle § 504 občanského zákoníku</w:t>
      </w:r>
      <w:r w:rsidR="00F4408A" w:rsidRPr="00F4408A">
        <w:rPr>
          <w:sz w:val="22"/>
          <w:szCs w:val="22"/>
        </w:rPr>
        <w:t xml:space="preserve">. Obchodní tajemství </w:t>
      </w:r>
      <w:r w:rsidR="0000182A">
        <w:rPr>
          <w:sz w:val="22"/>
          <w:szCs w:val="22"/>
        </w:rPr>
        <w:t>Zhotovitele</w:t>
      </w:r>
      <w:r w:rsidR="0000182A" w:rsidRPr="00F4408A">
        <w:rPr>
          <w:sz w:val="22"/>
          <w:szCs w:val="22"/>
        </w:rPr>
        <w:t xml:space="preserve"> </w:t>
      </w:r>
      <w:r w:rsidR="00F4408A" w:rsidRPr="00F4408A">
        <w:rPr>
          <w:sz w:val="22"/>
          <w:szCs w:val="22"/>
        </w:rPr>
        <w:t xml:space="preserve">je blíže specifikováno v Příloze č. </w:t>
      </w:r>
      <w:r w:rsidR="00545A93">
        <w:rPr>
          <w:sz w:val="22"/>
          <w:szCs w:val="22"/>
        </w:rPr>
        <w:t>4</w:t>
      </w:r>
      <w:r w:rsidR="00F4408A" w:rsidRPr="00F4408A">
        <w:rPr>
          <w:sz w:val="22"/>
          <w:szCs w:val="22"/>
        </w:rPr>
        <w:t xml:space="preserve"> smlouvy. Ostatní ustanovení smlouvy nepodléhají ze strany </w:t>
      </w:r>
      <w:r w:rsidR="0000182A">
        <w:rPr>
          <w:sz w:val="22"/>
          <w:szCs w:val="22"/>
        </w:rPr>
        <w:t>Zhotovitele</w:t>
      </w:r>
      <w:r w:rsidR="0000182A" w:rsidRPr="00F4408A">
        <w:rPr>
          <w:sz w:val="22"/>
          <w:szCs w:val="22"/>
        </w:rPr>
        <w:t xml:space="preserve"> </w:t>
      </w:r>
      <w:r w:rsidR="00F4408A" w:rsidRPr="00F4408A">
        <w:rPr>
          <w:sz w:val="22"/>
          <w:szCs w:val="22"/>
        </w:rPr>
        <w:t xml:space="preserve">obchodnímu tajemství a smluvní strany souhlasí se zveřejněním smluvních podmínek obsažených ve smlouvě, včetně jejich příloh a případných dodatků smlouvy za podmínek vyplývajících z příslušných právních předpisů, zejména </w:t>
      </w:r>
      <w:r w:rsidR="0000182A">
        <w:rPr>
          <w:sz w:val="22"/>
          <w:szCs w:val="22"/>
        </w:rPr>
        <w:t xml:space="preserve">zákona </w:t>
      </w:r>
      <w:r w:rsidR="00F4408A" w:rsidRPr="00F4408A">
        <w:rPr>
          <w:sz w:val="22"/>
          <w:szCs w:val="22"/>
        </w:rPr>
        <w:t xml:space="preserve">o svobodném přístupu k informacím, </w:t>
      </w:r>
      <w:r w:rsidR="0000182A">
        <w:rPr>
          <w:sz w:val="22"/>
          <w:szCs w:val="22"/>
        </w:rPr>
        <w:t>ZZVZ</w:t>
      </w:r>
      <w:r w:rsidR="00F4408A" w:rsidRPr="00F4408A">
        <w:rPr>
          <w:sz w:val="22"/>
          <w:szCs w:val="22"/>
        </w:rPr>
        <w:t xml:space="preserve"> a zákona </w:t>
      </w:r>
      <w:r w:rsidR="00F4408A">
        <w:rPr>
          <w:sz w:val="22"/>
          <w:szCs w:val="22"/>
        </w:rPr>
        <w:br/>
      </w:r>
      <w:r w:rsidR="00F4408A" w:rsidRPr="00F4408A">
        <w:rPr>
          <w:sz w:val="22"/>
          <w:szCs w:val="22"/>
        </w:rPr>
        <w:t>č. 340/2015 Sb., o registru smluv, ve znění pozdějších předpisů.</w:t>
      </w:r>
    </w:p>
    <w:p w14:paraId="2846132A" w14:textId="578FFBD6" w:rsidR="00C832BE" w:rsidRPr="00210BB6" w:rsidRDefault="00DE22B3" w:rsidP="00C832BE">
      <w:pPr>
        <w:pStyle w:val="rove2"/>
        <w:widowControl w:val="0"/>
        <w:numPr>
          <w:ilvl w:val="1"/>
          <w:numId w:val="31"/>
        </w:numPr>
        <w:ind w:left="709" w:hanging="709"/>
        <w:rPr>
          <w:sz w:val="22"/>
          <w:szCs w:val="22"/>
        </w:rPr>
      </w:pPr>
      <w:r w:rsidRPr="00210BB6">
        <w:rPr>
          <w:sz w:val="22"/>
          <w:szCs w:val="22"/>
        </w:rPr>
        <w:t>Tato smlouva se vyhotovuje v jednom (1) vyhotovení v elektronické podobě, které bude poskytnuto oběma smluvním stranám.</w:t>
      </w:r>
    </w:p>
    <w:p w14:paraId="2359EDFA" w14:textId="060588B2" w:rsidR="00C832BE" w:rsidRPr="00210BB6" w:rsidRDefault="00856649" w:rsidP="00C832BE">
      <w:pPr>
        <w:pStyle w:val="rove2"/>
        <w:widowControl w:val="0"/>
        <w:numPr>
          <w:ilvl w:val="1"/>
          <w:numId w:val="31"/>
        </w:numPr>
        <w:ind w:left="709" w:hanging="709"/>
        <w:rPr>
          <w:sz w:val="22"/>
          <w:szCs w:val="22"/>
        </w:rPr>
      </w:pPr>
      <w:r w:rsidRPr="00210BB6">
        <w:rPr>
          <w:sz w:val="22"/>
          <w:szCs w:val="22"/>
        </w:rPr>
        <w:t xml:space="preserve">Smluvní strany prohlašují, že tato smlouva je projevem jejich pravé a </w:t>
      </w:r>
      <w:r w:rsidR="00117093">
        <w:rPr>
          <w:sz w:val="22"/>
          <w:szCs w:val="22"/>
        </w:rPr>
        <w:t xml:space="preserve">svobodné vůle, </w:t>
      </w:r>
      <w:r w:rsidRPr="00210BB6">
        <w:rPr>
          <w:sz w:val="22"/>
          <w:szCs w:val="22"/>
        </w:rPr>
        <w:t>že byla učiněna určitě, vážně a srozumitelně, nikoliv v tísni za nápadně nevýhodných podmínek, což stvrzují svými podpisy.</w:t>
      </w:r>
    </w:p>
    <w:p w14:paraId="4C0B60BE" w14:textId="71ECAD6D" w:rsidR="00C832BE" w:rsidRPr="00210BB6" w:rsidRDefault="00856649" w:rsidP="00C832BE">
      <w:pPr>
        <w:pStyle w:val="rove2"/>
        <w:widowControl w:val="0"/>
        <w:numPr>
          <w:ilvl w:val="1"/>
          <w:numId w:val="31"/>
        </w:numPr>
        <w:ind w:left="709" w:hanging="709"/>
        <w:rPr>
          <w:sz w:val="22"/>
          <w:szCs w:val="22"/>
        </w:rPr>
      </w:pPr>
      <w:r w:rsidRPr="00210BB6">
        <w:rPr>
          <w:sz w:val="22"/>
          <w:szCs w:val="22"/>
        </w:rPr>
        <w:t>Práva a povinnosti plynoucí z této smlouvy jsou prá</w:t>
      </w:r>
      <w:r w:rsidR="00117093">
        <w:rPr>
          <w:sz w:val="22"/>
          <w:szCs w:val="22"/>
        </w:rPr>
        <w:t xml:space="preserve">vně závazné pro případné právní </w:t>
      </w:r>
      <w:r w:rsidRPr="00210BB6">
        <w:rPr>
          <w:sz w:val="22"/>
          <w:szCs w:val="22"/>
        </w:rPr>
        <w:t>nástupce obou stran této smlouvy.</w:t>
      </w:r>
    </w:p>
    <w:p w14:paraId="6B8B3974" w14:textId="1CFEA182" w:rsidR="00C832BE" w:rsidRDefault="00856649" w:rsidP="00C832BE">
      <w:pPr>
        <w:pStyle w:val="rove2"/>
        <w:widowControl w:val="0"/>
        <w:numPr>
          <w:ilvl w:val="1"/>
          <w:numId w:val="31"/>
        </w:numPr>
        <w:ind w:left="709" w:hanging="709"/>
        <w:rPr>
          <w:sz w:val="22"/>
          <w:szCs w:val="22"/>
        </w:rPr>
      </w:pPr>
      <w:r w:rsidRPr="00210BB6">
        <w:rPr>
          <w:sz w:val="22"/>
          <w:szCs w:val="22"/>
        </w:rPr>
        <w:lastRenderedPageBreak/>
        <w:t>Obě strany se zavazují informovat druhou sml</w:t>
      </w:r>
      <w:r w:rsidR="00117093">
        <w:rPr>
          <w:sz w:val="22"/>
          <w:szCs w:val="22"/>
        </w:rPr>
        <w:t xml:space="preserve">uvní stranu o změnách v údajích </w:t>
      </w:r>
      <w:r w:rsidRPr="00210BB6">
        <w:rPr>
          <w:sz w:val="22"/>
          <w:szCs w:val="22"/>
        </w:rPr>
        <w:t>uvedených v záhlaví této smlouvy.</w:t>
      </w:r>
    </w:p>
    <w:p w14:paraId="470AC2B7" w14:textId="399F8B02" w:rsidR="00605CB5" w:rsidRDefault="00605CB5" w:rsidP="00C832BE">
      <w:pPr>
        <w:pStyle w:val="rove2"/>
        <w:widowControl w:val="0"/>
        <w:numPr>
          <w:ilvl w:val="1"/>
          <w:numId w:val="31"/>
        </w:numPr>
        <w:ind w:left="709" w:hanging="709"/>
        <w:rPr>
          <w:sz w:val="22"/>
          <w:szCs w:val="22"/>
        </w:rPr>
      </w:pPr>
      <w:r>
        <w:rPr>
          <w:sz w:val="22"/>
          <w:szCs w:val="22"/>
        </w:rPr>
        <w:t xml:space="preserve">Objednatel se zavazuje dodržovat </w:t>
      </w:r>
      <w:r w:rsidR="00FB392B">
        <w:rPr>
          <w:sz w:val="22"/>
          <w:szCs w:val="22"/>
        </w:rPr>
        <w:t>pravidla sociál</w:t>
      </w:r>
      <w:r w:rsidR="00117093">
        <w:rPr>
          <w:sz w:val="22"/>
          <w:szCs w:val="22"/>
        </w:rPr>
        <w:t xml:space="preserve">ní odpovědnosti specifikovaná v </w:t>
      </w:r>
      <w:r>
        <w:rPr>
          <w:sz w:val="22"/>
          <w:szCs w:val="22"/>
        </w:rPr>
        <w:t>přílo</w:t>
      </w:r>
      <w:r w:rsidR="00FB392B">
        <w:rPr>
          <w:sz w:val="22"/>
          <w:szCs w:val="22"/>
        </w:rPr>
        <w:t>ze</w:t>
      </w:r>
      <w:r w:rsidR="00545A93">
        <w:rPr>
          <w:sz w:val="22"/>
          <w:szCs w:val="22"/>
        </w:rPr>
        <w:t xml:space="preserve"> č. 6</w:t>
      </w:r>
      <w:r w:rsidR="00FB392B">
        <w:rPr>
          <w:sz w:val="22"/>
          <w:szCs w:val="22"/>
        </w:rPr>
        <w:t xml:space="preserve"> této smlouvy.</w:t>
      </w:r>
    </w:p>
    <w:p w14:paraId="36C40BEC" w14:textId="77777777" w:rsidR="00C832BE" w:rsidRPr="00210BB6" w:rsidRDefault="0080161D" w:rsidP="00C832BE">
      <w:pPr>
        <w:widowControl w:val="0"/>
        <w:numPr>
          <w:ilvl w:val="0"/>
          <w:numId w:val="31"/>
        </w:numPr>
        <w:tabs>
          <w:tab w:val="left" w:pos="0"/>
        </w:tabs>
        <w:rPr>
          <w:b/>
          <w:sz w:val="22"/>
          <w:szCs w:val="22"/>
        </w:rPr>
      </w:pPr>
      <w:r w:rsidRPr="00210BB6">
        <w:rPr>
          <w:b/>
          <w:sz w:val="22"/>
          <w:szCs w:val="22"/>
        </w:rPr>
        <w:t>Účinnost smlouvy</w:t>
      </w:r>
    </w:p>
    <w:p w14:paraId="1A0A3381" w14:textId="6FB4816B" w:rsidR="00C832BE" w:rsidRPr="00210BB6" w:rsidRDefault="006F3574" w:rsidP="00C832BE">
      <w:pPr>
        <w:pStyle w:val="rove2"/>
        <w:widowControl w:val="0"/>
        <w:numPr>
          <w:ilvl w:val="1"/>
          <w:numId w:val="31"/>
        </w:numPr>
        <w:ind w:left="709" w:hanging="709"/>
        <w:rPr>
          <w:sz w:val="22"/>
          <w:szCs w:val="22"/>
        </w:rPr>
      </w:pPr>
      <w:r w:rsidRPr="00210BB6">
        <w:rPr>
          <w:sz w:val="22"/>
          <w:szCs w:val="22"/>
        </w:rPr>
        <w:t xml:space="preserve">Smlouva nabývá účinnosti dnem jejího zveřejnění na Portálu veřejné správy v Registru smluv, které zprostředkuje </w:t>
      </w:r>
      <w:r w:rsidR="00E908AA">
        <w:rPr>
          <w:sz w:val="22"/>
          <w:szCs w:val="22"/>
        </w:rPr>
        <w:t>O</w:t>
      </w:r>
      <w:r w:rsidRPr="00210BB6">
        <w:rPr>
          <w:sz w:val="22"/>
          <w:szCs w:val="22"/>
        </w:rPr>
        <w:t xml:space="preserve">bjednatel. O nabytí účinnosti smlouvy se </w:t>
      </w:r>
      <w:r w:rsidR="00E908AA">
        <w:rPr>
          <w:sz w:val="22"/>
          <w:szCs w:val="22"/>
        </w:rPr>
        <w:t>O</w:t>
      </w:r>
      <w:r w:rsidRPr="00210BB6">
        <w:rPr>
          <w:sz w:val="22"/>
          <w:szCs w:val="22"/>
        </w:rPr>
        <w:t xml:space="preserve">bjednatel zavazuje informovat </w:t>
      </w:r>
      <w:r w:rsidR="00E908AA">
        <w:rPr>
          <w:sz w:val="22"/>
          <w:szCs w:val="22"/>
        </w:rPr>
        <w:t>Z</w:t>
      </w:r>
      <w:r w:rsidRPr="00210BB6">
        <w:rPr>
          <w:sz w:val="22"/>
          <w:szCs w:val="22"/>
        </w:rPr>
        <w:t xml:space="preserve">hotovitele bez zbytečného odkladu, a to na e-mailovou adresu </w:t>
      </w:r>
      <w:r w:rsidR="00652851" w:rsidRPr="00695A1A">
        <w:rPr>
          <w:i/>
          <w:color w:val="00B0F0"/>
          <w:sz w:val="22"/>
          <w:szCs w:val="22"/>
        </w:rPr>
        <w:t>XX</w:t>
      </w:r>
      <w:r w:rsidR="00695A1A">
        <w:rPr>
          <w:i/>
          <w:color w:val="00B0F0"/>
          <w:sz w:val="22"/>
          <w:szCs w:val="22"/>
        </w:rPr>
        <w:t>X</w:t>
      </w:r>
      <w:r w:rsidR="00695A1A" w:rsidRPr="00695A1A">
        <w:rPr>
          <w:i/>
          <w:color w:val="00B0F0"/>
          <w:sz w:val="22"/>
          <w:szCs w:val="22"/>
        </w:rPr>
        <w:t xml:space="preserve"> </w:t>
      </w:r>
      <w:r w:rsidR="00695A1A">
        <w:rPr>
          <w:i/>
          <w:color w:val="00B0F0"/>
          <w:sz w:val="22"/>
          <w:szCs w:val="22"/>
        </w:rPr>
        <w:t>(</w:t>
      </w:r>
      <w:r w:rsidR="00695A1A" w:rsidRPr="00B225BB">
        <w:rPr>
          <w:i/>
          <w:color w:val="00B0F0"/>
          <w:sz w:val="22"/>
          <w:szCs w:val="22"/>
        </w:rPr>
        <w:t xml:space="preserve">Pozn. </w:t>
      </w:r>
      <w:r w:rsidR="00695A1A">
        <w:rPr>
          <w:i/>
          <w:color w:val="00B0F0"/>
          <w:sz w:val="22"/>
          <w:szCs w:val="22"/>
        </w:rPr>
        <w:t>d</w:t>
      </w:r>
      <w:r w:rsidR="00695A1A" w:rsidRPr="00B225BB">
        <w:rPr>
          <w:i/>
          <w:color w:val="00B0F0"/>
          <w:sz w:val="22"/>
          <w:szCs w:val="22"/>
        </w:rPr>
        <w:t xml:space="preserve">oplní </w:t>
      </w:r>
      <w:r w:rsidR="00E908AA">
        <w:rPr>
          <w:i/>
          <w:color w:val="00B0F0"/>
          <w:sz w:val="22"/>
          <w:szCs w:val="22"/>
        </w:rPr>
        <w:t>Zhotovitel</w:t>
      </w:r>
      <w:r w:rsidR="00695A1A">
        <w:rPr>
          <w:i/>
          <w:color w:val="00B0F0"/>
          <w:sz w:val="22"/>
          <w:szCs w:val="22"/>
        </w:rPr>
        <w:t>.</w:t>
      </w:r>
      <w:r w:rsidR="00695A1A" w:rsidRPr="0067512A">
        <w:rPr>
          <w:i/>
          <w:color w:val="00B0F0"/>
          <w:sz w:val="22"/>
          <w:szCs w:val="22"/>
        </w:rPr>
        <w:t xml:space="preserve"> Poté poznámku vymažte</w:t>
      </w:r>
      <w:r w:rsidR="00695A1A">
        <w:rPr>
          <w:sz w:val="22"/>
          <w:szCs w:val="22"/>
        </w:rPr>
        <w:t>).</w:t>
      </w:r>
    </w:p>
    <w:p w14:paraId="3F89F7C6" w14:textId="4B90035A" w:rsidR="00856649" w:rsidRPr="00210BB6" w:rsidRDefault="00856649" w:rsidP="00856649">
      <w:pPr>
        <w:pStyle w:val="WW-ZkladntextIMP"/>
        <w:spacing w:line="240" w:lineRule="auto"/>
        <w:jc w:val="both"/>
        <w:rPr>
          <w:rFonts w:cs="Times New Roman"/>
          <w:i/>
          <w:sz w:val="22"/>
          <w:szCs w:val="22"/>
        </w:rPr>
      </w:pPr>
      <w:r w:rsidRPr="00210BB6">
        <w:rPr>
          <w:rFonts w:cs="Times New Roman"/>
          <w:i/>
          <w:sz w:val="22"/>
          <w:szCs w:val="22"/>
        </w:rPr>
        <w:t>Seznam příloh:</w:t>
      </w:r>
    </w:p>
    <w:p w14:paraId="2AF34C29" w14:textId="72AFA5DA" w:rsidR="00856649" w:rsidRPr="00210BB6" w:rsidRDefault="00856649" w:rsidP="00856649">
      <w:pPr>
        <w:pStyle w:val="WW-ZkladntextIMP"/>
        <w:spacing w:line="240" w:lineRule="auto"/>
        <w:ind w:left="2138" w:hanging="1418"/>
        <w:jc w:val="both"/>
        <w:rPr>
          <w:rFonts w:cs="Times New Roman"/>
          <w:i/>
          <w:sz w:val="22"/>
          <w:szCs w:val="22"/>
        </w:rPr>
      </w:pPr>
      <w:r w:rsidRPr="00210BB6">
        <w:rPr>
          <w:rFonts w:cs="Times New Roman"/>
          <w:sz w:val="22"/>
          <w:szCs w:val="22"/>
        </w:rPr>
        <w:t>Příloha č. 1</w:t>
      </w:r>
      <w:r w:rsidRPr="00210BB6">
        <w:rPr>
          <w:rFonts w:cs="Times New Roman"/>
          <w:sz w:val="22"/>
          <w:szCs w:val="22"/>
        </w:rPr>
        <w:tab/>
      </w:r>
      <w:r w:rsidR="00337C23" w:rsidRPr="00210BB6">
        <w:rPr>
          <w:rFonts w:cs="Times New Roman"/>
          <w:sz w:val="22"/>
          <w:szCs w:val="22"/>
        </w:rPr>
        <w:t>Požadovaná technická specifikace</w:t>
      </w:r>
      <w:r w:rsidR="0065751C" w:rsidRPr="00210BB6">
        <w:rPr>
          <w:rFonts w:cs="Times New Roman"/>
          <w:sz w:val="22"/>
          <w:szCs w:val="22"/>
        </w:rPr>
        <w:t xml:space="preserve"> </w:t>
      </w:r>
    </w:p>
    <w:p w14:paraId="52BD8394" w14:textId="250C3447" w:rsidR="00337C23" w:rsidRPr="00210BB6" w:rsidRDefault="00337C23" w:rsidP="00856649">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sidR="009B4EA9" w:rsidRPr="00210BB6">
        <w:rPr>
          <w:rFonts w:cs="Times New Roman"/>
          <w:sz w:val="22"/>
          <w:szCs w:val="22"/>
        </w:rPr>
        <w:t>2</w:t>
      </w:r>
      <w:r w:rsidR="0027382C" w:rsidRPr="00210BB6">
        <w:rPr>
          <w:rFonts w:cs="Times New Roman"/>
          <w:sz w:val="22"/>
          <w:szCs w:val="22"/>
        </w:rPr>
        <w:t xml:space="preserve"> </w:t>
      </w:r>
      <w:r w:rsidRPr="00210BB6">
        <w:rPr>
          <w:rFonts w:cs="Times New Roman"/>
          <w:sz w:val="22"/>
          <w:szCs w:val="22"/>
        </w:rPr>
        <w:tab/>
        <w:t xml:space="preserve">Základní </w:t>
      </w:r>
      <w:r w:rsidR="00450ED8" w:rsidRPr="00210BB6">
        <w:rPr>
          <w:rFonts w:cs="Times New Roman"/>
          <w:sz w:val="22"/>
          <w:szCs w:val="22"/>
        </w:rPr>
        <w:t xml:space="preserve">požadavky k zajištění </w:t>
      </w:r>
      <w:r w:rsidRPr="00210BB6">
        <w:rPr>
          <w:rFonts w:cs="Times New Roman"/>
          <w:sz w:val="22"/>
          <w:szCs w:val="22"/>
        </w:rPr>
        <w:t>BOZP</w:t>
      </w:r>
      <w:r w:rsidR="0065751C" w:rsidRPr="00210BB6">
        <w:rPr>
          <w:rFonts w:cs="Times New Roman"/>
          <w:sz w:val="22"/>
          <w:szCs w:val="22"/>
        </w:rPr>
        <w:t xml:space="preserve"> </w:t>
      </w:r>
    </w:p>
    <w:p w14:paraId="7B7BBA9E" w14:textId="38A4873C" w:rsidR="00787908" w:rsidRPr="00210BB6" w:rsidRDefault="00007E46" w:rsidP="00CC12EE">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sidR="00CC12EE" w:rsidRPr="00210BB6">
        <w:rPr>
          <w:rFonts w:cs="Times New Roman"/>
          <w:sz w:val="22"/>
          <w:szCs w:val="22"/>
        </w:rPr>
        <w:t>3</w:t>
      </w:r>
      <w:r w:rsidR="00945D62">
        <w:rPr>
          <w:rFonts w:cs="Times New Roman"/>
          <w:sz w:val="22"/>
          <w:szCs w:val="22"/>
        </w:rPr>
        <w:tab/>
      </w:r>
      <w:r w:rsidR="0065751C" w:rsidRPr="00210BB6">
        <w:rPr>
          <w:rFonts w:cs="Times New Roman"/>
          <w:sz w:val="22"/>
          <w:szCs w:val="22"/>
        </w:rPr>
        <w:t xml:space="preserve">Akceptační protokol </w:t>
      </w:r>
    </w:p>
    <w:p w14:paraId="32741109" w14:textId="0D7014DB" w:rsidR="001C0B16" w:rsidRDefault="00A42BFD" w:rsidP="00A42BFD">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sidR="00CC12EE" w:rsidRPr="00210BB6">
        <w:rPr>
          <w:rFonts w:cs="Times New Roman"/>
          <w:sz w:val="22"/>
          <w:szCs w:val="22"/>
        </w:rPr>
        <w:t>4</w:t>
      </w:r>
      <w:r w:rsidRPr="00210BB6">
        <w:rPr>
          <w:rFonts w:cs="Times New Roman"/>
          <w:sz w:val="22"/>
          <w:szCs w:val="22"/>
        </w:rPr>
        <w:tab/>
      </w:r>
      <w:r w:rsidR="00545A93">
        <w:rPr>
          <w:rFonts w:cs="Times New Roman"/>
          <w:sz w:val="22"/>
          <w:szCs w:val="22"/>
        </w:rPr>
        <w:t xml:space="preserve">Vymezení obchodního tajemství </w:t>
      </w:r>
      <w:r w:rsidR="006D42A0">
        <w:rPr>
          <w:rFonts w:cs="Times New Roman"/>
          <w:sz w:val="22"/>
          <w:szCs w:val="22"/>
        </w:rPr>
        <w:t>Z</w:t>
      </w:r>
      <w:r w:rsidR="00545A93">
        <w:rPr>
          <w:rFonts w:cs="Times New Roman"/>
          <w:sz w:val="22"/>
          <w:szCs w:val="22"/>
        </w:rPr>
        <w:t>hotovitele</w:t>
      </w:r>
    </w:p>
    <w:p w14:paraId="21294247" w14:textId="1C27E3F8" w:rsidR="00A42BFD" w:rsidRDefault="001C0B16" w:rsidP="00A42BFD">
      <w:pPr>
        <w:pStyle w:val="WW-ZkladntextIMP"/>
        <w:spacing w:line="240" w:lineRule="auto"/>
        <w:ind w:left="2138" w:hanging="1418"/>
        <w:jc w:val="both"/>
        <w:rPr>
          <w:rFonts w:cs="Times New Roman"/>
          <w:sz w:val="22"/>
          <w:szCs w:val="22"/>
        </w:rPr>
      </w:pPr>
      <w:r>
        <w:rPr>
          <w:rFonts w:cs="Times New Roman"/>
          <w:sz w:val="22"/>
          <w:szCs w:val="22"/>
        </w:rPr>
        <w:t>Příloha č. 5</w:t>
      </w:r>
      <w:r>
        <w:rPr>
          <w:rFonts w:cs="Times New Roman"/>
          <w:sz w:val="22"/>
          <w:szCs w:val="22"/>
        </w:rPr>
        <w:tab/>
        <w:t>P</w:t>
      </w:r>
      <w:r w:rsidR="00A42BFD" w:rsidRPr="00210BB6">
        <w:rPr>
          <w:rFonts w:cs="Times New Roman"/>
          <w:sz w:val="22"/>
          <w:szCs w:val="22"/>
        </w:rPr>
        <w:t xml:space="preserve">opis </w:t>
      </w:r>
      <w:r w:rsidR="003223F8" w:rsidRPr="00210BB6">
        <w:rPr>
          <w:rFonts w:cs="Times New Roman"/>
          <w:sz w:val="22"/>
          <w:szCs w:val="22"/>
        </w:rPr>
        <w:t xml:space="preserve">konkrétního </w:t>
      </w:r>
      <w:r w:rsidR="00A42BFD" w:rsidRPr="00210BB6">
        <w:rPr>
          <w:rFonts w:cs="Times New Roman"/>
          <w:sz w:val="22"/>
          <w:szCs w:val="22"/>
        </w:rPr>
        <w:t>technického řešení dodavatele včetně dodané technologie a katalogových listů</w:t>
      </w:r>
      <w:r w:rsidR="005A09CE">
        <w:rPr>
          <w:rFonts w:cs="Times New Roman"/>
          <w:sz w:val="22"/>
          <w:szCs w:val="22"/>
        </w:rPr>
        <w:t xml:space="preserve"> (</w:t>
      </w:r>
      <w:r w:rsidR="005A09CE" w:rsidRPr="005A09CE">
        <w:rPr>
          <w:rFonts w:eastAsia="Calibri" w:cs="Times New Roman"/>
          <w:bCs/>
          <w:i/>
          <w:color w:val="00B0F0"/>
          <w:sz w:val="22"/>
          <w:szCs w:val="22"/>
          <w:lang w:eastAsia="cs-CZ"/>
        </w:rPr>
        <w:t xml:space="preserve">zpracuje </w:t>
      </w:r>
      <w:r w:rsidR="00E908AA">
        <w:rPr>
          <w:rFonts w:eastAsia="Calibri" w:cs="Times New Roman"/>
          <w:bCs/>
          <w:i/>
          <w:color w:val="00B0F0"/>
          <w:sz w:val="22"/>
          <w:szCs w:val="22"/>
          <w:lang w:eastAsia="cs-CZ"/>
        </w:rPr>
        <w:t>Z</w:t>
      </w:r>
      <w:r w:rsidR="005A09CE" w:rsidRPr="005A09CE">
        <w:rPr>
          <w:rFonts w:eastAsia="Calibri" w:cs="Times New Roman"/>
          <w:bCs/>
          <w:i/>
          <w:color w:val="00B0F0"/>
          <w:sz w:val="22"/>
          <w:szCs w:val="22"/>
          <w:lang w:eastAsia="cs-CZ"/>
        </w:rPr>
        <w:t>hotovitel</w:t>
      </w:r>
      <w:r w:rsidR="005A09CE">
        <w:rPr>
          <w:rFonts w:cs="Times New Roman"/>
          <w:sz w:val="22"/>
          <w:szCs w:val="22"/>
        </w:rPr>
        <w:t xml:space="preserve">) </w:t>
      </w:r>
    </w:p>
    <w:p w14:paraId="4225CE0E" w14:textId="272E5AFA" w:rsidR="00F4408A" w:rsidRDefault="00F4408A" w:rsidP="00F4408A">
      <w:pPr>
        <w:pStyle w:val="WW-ZkladntextIMP"/>
        <w:spacing w:line="240" w:lineRule="auto"/>
        <w:ind w:left="2138" w:hanging="1418"/>
        <w:jc w:val="both"/>
        <w:rPr>
          <w:rFonts w:cs="Times New Roman"/>
          <w:sz w:val="22"/>
          <w:szCs w:val="22"/>
        </w:rPr>
      </w:pPr>
      <w:r w:rsidRPr="00210BB6">
        <w:rPr>
          <w:rFonts w:cs="Times New Roman"/>
          <w:sz w:val="22"/>
          <w:szCs w:val="22"/>
        </w:rPr>
        <w:t xml:space="preserve">Příloha č. </w:t>
      </w:r>
      <w:r>
        <w:rPr>
          <w:rFonts w:cs="Times New Roman"/>
          <w:sz w:val="22"/>
          <w:szCs w:val="22"/>
        </w:rPr>
        <w:t>6</w:t>
      </w:r>
      <w:r>
        <w:rPr>
          <w:rFonts w:cs="Times New Roman"/>
          <w:sz w:val="22"/>
          <w:szCs w:val="22"/>
        </w:rPr>
        <w:tab/>
      </w:r>
      <w:r w:rsidR="00545A93">
        <w:rPr>
          <w:rFonts w:cs="Times New Roman"/>
          <w:sz w:val="22"/>
          <w:szCs w:val="22"/>
        </w:rPr>
        <w:t>Pravidla sociální odpovědnosti</w:t>
      </w:r>
    </w:p>
    <w:p w14:paraId="3864E19E" w14:textId="77777777" w:rsidR="002B6097" w:rsidRPr="00210BB6" w:rsidRDefault="002B6097" w:rsidP="00F4408A">
      <w:pPr>
        <w:pStyle w:val="WW-ZkladntextIMP"/>
        <w:spacing w:line="240" w:lineRule="auto"/>
        <w:ind w:left="2138" w:hanging="1418"/>
        <w:jc w:val="both"/>
        <w:rPr>
          <w:rFonts w:cs="Times New Roman"/>
          <w:sz w:val="22"/>
          <w:szCs w:val="22"/>
        </w:rPr>
      </w:pPr>
    </w:p>
    <w:p w14:paraId="3FA558F5" w14:textId="77777777" w:rsidR="00F4408A" w:rsidRPr="00210BB6" w:rsidRDefault="00F4408A" w:rsidP="00A42BFD">
      <w:pPr>
        <w:pStyle w:val="WW-ZkladntextIMP"/>
        <w:spacing w:line="240" w:lineRule="auto"/>
        <w:ind w:left="2138" w:hanging="1418"/>
        <w:jc w:val="both"/>
        <w:rPr>
          <w:rFonts w:cs="Times New Roman"/>
          <w:sz w:val="22"/>
          <w:szCs w:val="22"/>
        </w:rPr>
      </w:pPr>
    </w:p>
    <w:p w14:paraId="37EABB5C" w14:textId="55D94F89" w:rsidR="001C0B16" w:rsidRPr="00C413AD" w:rsidRDefault="001C0B16" w:rsidP="001C0B16">
      <w:pPr>
        <w:tabs>
          <w:tab w:val="left" w:pos="6096"/>
        </w:tabs>
        <w:rPr>
          <w:color w:val="000000"/>
          <w:sz w:val="22"/>
          <w:szCs w:val="22"/>
        </w:rPr>
      </w:pPr>
      <w:r w:rsidRPr="00C413AD">
        <w:rPr>
          <w:color w:val="000000"/>
          <w:sz w:val="22"/>
          <w:szCs w:val="22"/>
        </w:rPr>
        <w:t>Za Objednatele:</w:t>
      </w:r>
      <w:r w:rsidRPr="00C413AD">
        <w:rPr>
          <w:color w:val="000000"/>
          <w:sz w:val="22"/>
          <w:szCs w:val="22"/>
        </w:rPr>
        <w:tab/>
        <w:t>Za Zhotovitele:</w:t>
      </w:r>
    </w:p>
    <w:p w14:paraId="1D82A742" w14:textId="77777777" w:rsidR="00A15E6B" w:rsidRPr="00210BB6" w:rsidRDefault="00A15E6B" w:rsidP="00856649">
      <w:pPr>
        <w:pStyle w:val="WW-ZkladntextIMP"/>
        <w:spacing w:line="240" w:lineRule="auto"/>
        <w:ind w:left="2138" w:hanging="1418"/>
        <w:jc w:val="both"/>
        <w:rPr>
          <w:rFonts w:cs="Times New Roman"/>
          <w:sz w:val="22"/>
          <w:szCs w:val="22"/>
        </w:rPr>
      </w:pPr>
    </w:p>
    <w:p w14:paraId="4B360645" w14:textId="77777777" w:rsidR="00856649" w:rsidRPr="00210BB6" w:rsidRDefault="00856649" w:rsidP="00856649">
      <w:pPr>
        <w:pStyle w:val="WW-ZkladntextIMP"/>
        <w:spacing w:line="240" w:lineRule="auto"/>
        <w:jc w:val="both"/>
        <w:rPr>
          <w:rFonts w:cs="Times New Roman"/>
          <w:sz w:val="22"/>
          <w:szCs w:val="22"/>
        </w:rPr>
      </w:pPr>
    </w:p>
    <w:p w14:paraId="729B529D" w14:textId="77777777" w:rsidR="00856649" w:rsidRPr="00210BB6" w:rsidRDefault="00856649" w:rsidP="00856649">
      <w:pPr>
        <w:pStyle w:val="WW-ZkladntextIMP"/>
        <w:spacing w:line="240" w:lineRule="auto"/>
        <w:jc w:val="both"/>
        <w:rPr>
          <w:rFonts w:cs="Times New Roman"/>
          <w:sz w:val="22"/>
          <w:szCs w:val="22"/>
        </w:rPr>
      </w:pPr>
    </w:p>
    <w:p w14:paraId="19EC7896" w14:textId="1FE1B24F" w:rsidR="00B672B3" w:rsidRPr="00210BB6" w:rsidRDefault="00B672B3" w:rsidP="00B672B3">
      <w:pPr>
        <w:tabs>
          <w:tab w:val="left" w:pos="6096"/>
        </w:tabs>
        <w:ind w:right="21"/>
        <w:rPr>
          <w:sz w:val="22"/>
          <w:szCs w:val="22"/>
        </w:rPr>
      </w:pPr>
      <w:r w:rsidRPr="00210BB6">
        <w:rPr>
          <w:sz w:val="22"/>
          <w:szCs w:val="22"/>
        </w:rPr>
        <w:t>V Ostravě dne ………………</w:t>
      </w:r>
      <w:r w:rsidRPr="00210BB6">
        <w:rPr>
          <w:sz w:val="22"/>
          <w:szCs w:val="22"/>
        </w:rPr>
        <w:tab/>
        <w:t xml:space="preserve">V </w:t>
      </w:r>
      <w:r w:rsidR="00652851">
        <w:rPr>
          <w:sz w:val="22"/>
          <w:szCs w:val="22"/>
        </w:rPr>
        <w:t xml:space="preserve">                 </w:t>
      </w:r>
      <w:r w:rsidRPr="00210BB6">
        <w:rPr>
          <w:sz w:val="22"/>
          <w:szCs w:val="22"/>
        </w:rPr>
        <w:t>dne …………</w:t>
      </w:r>
      <w:r w:rsidR="00AB6DE8" w:rsidRPr="00210BB6">
        <w:rPr>
          <w:sz w:val="22"/>
          <w:szCs w:val="22"/>
        </w:rPr>
        <w:t>…</w:t>
      </w:r>
    </w:p>
    <w:p w14:paraId="1FDABF74" w14:textId="77777777" w:rsidR="00B672B3" w:rsidRPr="00210BB6" w:rsidRDefault="00B672B3" w:rsidP="00B672B3">
      <w:pPr>
        <w:ind w:left="567" w:right="21" w:hanging="567"/>
        <w:rPr>
          <w:sz w:val="22"/>
          <w:szCs w:val="22"/>
        </w:rPr>
      </w:pPr>
    </w:p>
    <w:p w14:paraId="220724D7" w14:textId="0C93AA87" w:rsidR="00652851" w:rsidRDefault="00652851" w:rsidP="00B672B3">
      <w:pPr>
        <w:ind w:left="567" w:right="21" w:hanging="567"/>
        <w:rPr>
          <w:sz w:val="22"/>
          <w:szCs w:val="22"/>
        </w:rPr>
      </w:pPr>
    </w:p>
    <w:p w14:paraId="1801ADE6" w14:textId="77777777" w:rsidR="00652851" w:rsidRPr="00210BB6" w:rsidRDefault="00652851" w:rsidP="00B672B3">
      <w:pPr>
        <w:ind w:left="567" w:right="21" w:hanging="567"/>
        <w:rPr>
          <w:sz w:val="22"/>
          <w:szCs w:val="22"/>
        </w:rPr>
      </w:pPr>
    </w:p>
    <w:p w14:paraId="6EDC181A" w14:textId="77777777" w:rsidR="00B672B3" w:rsidRPr="00210BB6" w:rsidRDefault="00B672B3" w:rsidP="00B672B3">
      <w:pPr>
        <w:tabs>
          <w:tab w:val="center" w:pos="7655"/>
        </w:tabs>
        <w:ind w:right="21"/>
        <w:rPr>
          <w:sz w:val="22"/>
          <w:szCs w:val="22"/>
        </w:rPr>
      </w:pPr>
      <w:r w:rsidRPr="00210BB6">
        <w:rPr>
          <w:sz w:val="22"/>
          <w:szCs w:val="22"/>
        </w:rPr>
        <w:t>………………………………….</w:t>
      </w:r>
      <w:r w:rsidRPr="00210BB6">
        <w:rPr>
          <w:sz w:val="22"/>
          <w:szCs w:val="22"/>
        </w:rPr>
        <w:tab/>
        <w:t>………………………………….</w:t>
      </w:r>
    </w:p>
    <w:p w14:paraId="0C9597CF" w14:textId="218AE323" w:rsidR="00B672B3" w:rsidRPr="00210BB6" w:rsidRDefault="00B672B3" w:rsidP="00AB6DE8">
      <w:pPr>
        <w:tabs>
          <w:tab w:val="left" w:pos="6096"/>
          <w:tab w:val="center" w:pos="7655"/>
        </w:tabs>
        <w:ind w:right="21"/>
        <w:rPr>
          <w:i/>
          <w:sz w:val="22"/>
          <w:szCs w:val="22"/>
        </w:rPr>
      </w:pPr>
      <w:r w:rsidRPr="00210BB6">
        <w:rPr>
          <w:sz w:val="22"/>
          <w:szCs w:val="22"/>
        </w:rPr>
        <w:t xml:space="preserve">Ing. Daniel </w:t>
      </w:r>
      <w:proofErr w:type="spellStart"/>
      <w:r w:rsidRPr="00210BB6">
        <w:rPr>
          <w:sz w:val="22"/>
          <w:szCs w:val="22"/>
        </w:rPr>
        <w:t>Morys</w:t>
      </w:r>
      <w:proofErr w:type="spellEnd"/>
      <w:r w:rsidRPr="00210BB6">
        <w:rPr>
          <w:sz w:val="22"/>
          <w:szCs w:val="22"/>
        </w:rPr>
        <w:t>, MBA</w:t>
      </w:r>
      <w:r w:rsidRPr="00210BB6">
        <w:rPr>
          <w:sz w:val="22"/>
          <w:szCs w:val="22"/>
        </w:rPr>
        <w:tab/>
      </w:r>
      <w:r w:rsidR="00AB6DE8" w:rsidRPr="00210BB6">
        <w:rPr>
          <w:sz w:val="22"/>
          <w:szCs w:val="22"/>
        </w:rPr>
        <w:t xml:space="preserve"> </w:t>
      </w:r>
    </w:p>
    <w:p w14:paraId="61ED8523" w14:textId="73C8696D" w:rsidR="00B672B3" w:rsidRPr="00210BB6" w:rsidRDefault="00B672B3" w:rsidP="00AB6DE8">
      <w:pPr>
        <w:tabs>
          <w:tab w:val="left" w:pos="6096"/>
        </w:tabs>
        <w:ind w:right="21"/>
        <w:rPr>
          <w:sz w:val="22"/>
          <w:szCs w:val="22"/>
        </w:rPr>
      </w:pPr>
      <w:r w:rsidRPr="00210BB6">
        <w:rPr>
          <w:sz w:val="22"/>
          <w:szCs w:val="22"/>
        </w:rPr>
        <w:t>předseda představenstva</w:t>
      </w:r>
      <w:r w:rsidR="00AB6DE8" w:rsidRPr="00210BB6">
        <w:rPr>
          <w:sz w:val="22"/>
          <w:szCs w:val="22"/>
        </w:rPr>
        <w:tab/>
        <w:t xml:space="preserve"> </w:t>
      </w:r>
    </w:p>
    <w:p w14:paraId="70197E9B" w14:textId="5A210D79" w:rsidR="00B672B3" w:rsidRPr="00210BB6" w:rsidRDefault="00B672B3" w:rsidP="00B672B3">
      <w:pPr>
        <w:tabs>
          <w:tab w:val="center" w:pos="7655"/>
        </w:tabs>
        <w:ind w:right="21"/>
        <w:rPr>
          <w:sz w:val="22"/>
          <w:szCs w:val="22"/>
        </w:rPr>
      </w:pPr>
    </w:p>
    <w:p w14:paraId="69733713" w14:textId="77777777" w:rsidR="00485F3A" w:rsidRPr="00210BB6" w:rsidRDefault="00485F3A" w:rsidP="00B672B3">
      <w:pPr>
        <w:tabs>
          <w:tab w:val="center" w:pos="7655"/>
        </w:tabs>
        <w:ind w:right="21"/>
        <w:rPr>
          <w:sz w:val="22"/>
          <w:szCs w:val="22"/>
        </w:rPr>
      </w:pPr>
    </w:p>
    <w:p w14:paraId="1D1AF9EB" w14:textId="491C9B00" w:rsidR="00B672B3" w:rsidRPr="00210BB6" w:rsidRDefault="00B672B3" w:rsidP="00B672B3">
      <w:pPr>
        <w:tabs>
          <w:tab w:val="center" w:pos="7655"/>
        </w:tabs>
        <w:ind w:right="21"/>
        <w:rPr>
          <w:sz w:val="22"/>
          <w:szCs w:val="22"/>
        </w:rPr>
      </w:pPr>
      <w:r w:rsidRPr="00210BB6">
        <w:rPr>
          <w:sz w:val="22"/>
          <w:szCs w:val="22"/>
        </w:rPr>
        <w:t>………………………………….</w:t>
      </w:r>
      <w:r w:rsidRPr="00210BB6">
        <w:rPr>
          <w:sz w:val="22"/>
          <w:szCs w:val="22"/>
        </w:rPr>
        <w:tab/>
      </w:r>
    </w:p>
    <w:p w14:paraId="2EF27EB8" w14:textId="77777777" w:rsidR="00B672B3" w:rsidRPr="00210BB6" w:rsidRDefault="00B672B3" w:rsidP="00B672B3">
      <w:pPr>
        <w:tabs>
          <w:tab w:val="center" w:pos="7655"/>
        </w:tabs>
        <w:ind w:right="21"/>
        <w:rPr>
          <w:i/>
          <w:sz w:val="22"/>
          <w:szCs w:val="22"/>
        </w:rPr>
      </w:pPr>
      <w:r w:rsidRPr="00210BB6">
        <w:rPr>
          <w:sz w:val="22"/>
          <w:szCs w:val="22"/>
        </w:rPr>
        <w:t>Ing. Martin Chovanec</w:t>
      </w:r>
      <w:r w:rsidRPr="00210BB6">
        <w:rPr>
          <w:sz w:val="22"/>
          <w:szCs w:val="22"/>
        </w:rPr>
        <w:tab/>
      </w:r>
    </w:p>
    <w:p w14:paraId="3771CD07" w14:textId="18ECC86A" w:rsidR="00A17B97" w:rsidRPr="00210BB6" w:rsidRDefault="00B672B3" w:rsidP="00007E46">
      <w:pPr>
        <w:tabs>
          <w:tab w:val="center" w:pos="7655"/>
        </w:tabs>
        <w:ind w:right="21"/>
        <w:rPr>
          <w:sz w:val="22"/>
          <w:szCs w:val="22"/>
        </w:rPr>
      </w:pPr>
      <w:r w:rsidRPr="00210BB6">
        <w:rPr>
          <w:sz w:val="22"/>
          <w:szCs w:val="22"/>
        </w:rPr>
        <w:t xml:space="preserve">člen představenstva </w:t>
      </w:r>
    </w:p>
    <w:sectPr w:rsidR="00A17B97" w:rsidRPr="00210BB6" w:rsidSect="00A6535B">
      <w:headerReference w:type="even" r:id="rId9"/>
      <w:headerReference w:type="default" r:id="rId10"/>
      <w:footerReference w:type="even" r:id="rId11"/>
      <w:footerReference w:type="default" r:id="rId12"/>
      <w:pgSz w:w="11906" w:h="16838" w:code="9"/>
      <w:pgMar w:top="1699"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10F29" w14:textId="77777777" w:rsidR="00675900" w:rsidRDefault="00675900">
      <w:r>
        <w:separator/>
      </w:r>
    </w:p>
  </w:endnote>
  <w:endnote w:type="continuationSeparator" w:id="0">
    <w:p w14:paraId="4F9824F2" w14:textId="77777777" w:rsidR="00675900" w:rsidRDefault="00675900">
      <w:r>
        <w:continuationSeparator/>
      </w:r>
    </w:p>
  </w:endnote>
  <w:endnote w:type="continuationNotice" w:id="1">
    <w:p w14:paraId="75AD6FE2" w14:textId="77777777" w:rsidR="00675900" w:rsidRDefault="00675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9F17" w14:textId="77777777" w:rsidR="008F1FCB" w:rsidRDefault="008F1FC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7C00993" w14:textId="77777777" w:rsidR="008F1FCB" w:rsidRDefault="008F1FC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55F56" w14:textId="24C4415F" w:rsidR="008F1FCB" w:rsidRDefault="008F1FCB"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137F6">
      <w:rPr>
        <w:i/>
        <w:noProof/>
        <w:sz w:val="22"/>
        <w:szCs w:val="22"/>
      </w:rPr>
      <w:t>7</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137F6">
      <w:rPr>
        <w:i/>
        <w:noProof/>
        <w:sz w:val="22"/>
        <w:szCs w:val="22"/>
      </w:rPr>
      <w:t>13</w:t>
    </w:r>
    <w:r w:rsidRPr="004F44E7">
      <w:rPr>
        <w:i/>
        <w:sz w:val="22"/>
        <w:szCs w:val="22"/>
      </w:rPr>
      <w:fldChar w:fldCharType="end"/>
    </w:r>
  </w:p>
  <w:p w14:paraId="7FA71884" w14:textId="77777777" w:rsidR="008F1FCB" w:rsidRPr="00DF66B3" w:rsidRDefault="008F1FCB"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04166" w14:textId="77777777" w:rsidR="00675900" w:rsidRDefault="00675900">
      <w:r>
        <w:separator/>
      </w:r>
    </w:p>
  </w:footnote>
  <w:footnote w:type="continuationSeparator" w:id="0">
    <w:p w14:paraId="356AC70B" w14:textId="77777777" w:rsidR="00675900" w:rsidRDefault="00675900">
      <w:r>
        <w:continuationSeparator/>
      </w:r>
    </w:p>
  </w:footnote>
  <w:footnote w:type="continuationNotice" w:id="1">
    <w:p w14:paraId="55C9FCE1" w14:textId="77777777" w:rsidR="00675900" w:rsidRDefault="00675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16E2" w14:textId="77777777" w:rsidR="008F1FCB" w:rsidRDefault="008F1FCB">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29ABD95" w14:textId="77777777" w:rsidR="008F1FCB" w:rsidRDefault="008F1FCB">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84F2" w14:textId="26FBD2B0" w:rsidR="008F1FCB" w:rsidRDefault="008F1FCB" w:rsidP="00F9596E">
    <w:pPr>
      <w:pStyle w:val="Zhlav"/>
      <w:ind w:right="360"/>
      <w:jc w:val="center"/>
      <w:rPr>
        <w:noProof/>
        <w:sz w:val="24"/>
        <w:szCs w:val="24"/>
      </w:rPr>
    </w:pPr>
    <w:r>
      <w:rPr>
        <w:noProof/>
        <w:sz w:val="24"/>
        <w:szCs w:val="24"/>
      </w:rPr>
      <w:drawing>
        <wp:inline distT="0" distB="0" distL="0" distR="0" wp14:anchorId="7E7138B0" wp14:editId="5898B3CB">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6A7166"/>
    <w:multiLevelType w:val="hybridMultilevel"/>
    <w:tmpl w:val="41ACBDE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6248D2FC"/>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27735F"/>
    <w:multiLevelType w:val="hybridMultilevel"/>
    <w:tmpl w:val="2A82076C"/>
    <w:lvl w:ilvl="0" w:tplc="36969D08">
      <w:start w:val="1"/>
      <w:numFmt w:val="ordinal"/>
      <w:lvlText w:val="%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4"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8"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9"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33"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5"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39" w15:restartNumberingAfterBreak="0">
    <w:nsid w:val="72AB5358"/>
    <w:multiLevelType w:val="multilevel"/>
    <w:tmpl w:val="532E5E8C"/>
    <w:lvl w:ilvl="0">
      <w:start w:val="11"/>
      <w:numFmt w:val="decimal"/>
      <w:lvlText w:val="%1."/>
      <w:lvlJc w:val="left"/>
      <w:pPr>
        <w:ind w:left="480" w:hanging="480"/>
      </w:pPr>
      <w:rPr>
        <w:rFonts w:hint="default"/>
        <w:i w:val="0"/>
      </w:rPr>
    </w:lvl>
    <w:lvl w:ilvl="1">
      <w:start w:val="1"/>
      <w:numFmt w:val="decimal"/>
      <w:lvlText w:val="%1.%2."/>
      <w:lvlJc w:val="left"/>
      <w:pPr>
        <w:ind w:left="764"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1"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9999308">
    <w:abstractNumId w:val="0"/>
  </w:num>
  <w:num w:numId="2" w16cid:durableId="1733314224">
    <w:abstractNumId w:val="28"/>
  </w:num>
  <w:num w:numId="3" w16cid:durableId="872231762">
    <w:abstractNumId w:val="21"/>
  </w:num>
  <w:num w:numId="4" w16cid:durableId="726227631">
    <w:abstractNumId w:val="26"/>
  </w:num>
  <w:num w:numId="5" w16cid:durableId="170031290">
    <w:abstractNumId w:val="41"/>
  </w:num>
  <w:num w:numId="6" w16cid:durableId="1825126339">
    <w:abstractNumId w:val="30"/>
  </w:num>
  <w:num w:numId="7" w16cid:durableId="1932274675">
    <w:abstractNumId w:val="2"/>
  </w:num>
  <w:num w:numId="8" w16cid:durableId="692540989">
    <w:abstractNumId w:val="31"/>
  </w:num>
  <w:num w:numId="9" w16cid:durableId="254241854">
    <w:abstractNumId w:val="33"/>
  </w:num>
  <w:num w:numId="10" w16cid:durableId="946733917">
    <w:abstractNumId w:val="7"/>
  </w:num>
  <w:num w:numId="11" w16cid:durableId="44330434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9860085">
    <w:abstractNumId w:val="40"/>
  </w:num>
  <w:num w:numId="13" w16cid:durableId="79110100">
    <w:abstractNumId w:val="36"/>
  </w:num>
  <w:num w:numId="14" w16cid:durableId="677847727">
    <w:abstractNumId w:val="18"/>
  </w:num>
  <w:num w:numId="15" w16cid:durableId="1972787695">
    <w:abstractNumId w:val="27"/>
  </w:num>
  <w:num w:numId="16" w16cid:durableId="81223954">
    <w:abstractNumId w:val="1"/>
  </w:num>
  <w:num w:numId="17" w16cid:durableId="117646061">
    <w:abstractNumId w:val="22"/>
  </w:num>
  <w:num w:numId="18" w16cid:durableId="1923296538">
    <w:abstractNumId w:val="5"/>
  </w:num>
  <w:num w:numId="19" w16cid:durableId="2070806530">
    <w:abstractNumId w:val="12"/>
  </w:num>
  <w:num w:numId="20" w16cid:durableId="425998489">
    <w:abstractNumId w:val="13"/>
  </w:num>
  <w:num w:numId="21" w16cid:durableId="787433154">
    <w:abstractNumId w:val="19"/>
  </w:num>
  <w:num w:numId="22" w16cid:durableId="736627661">
    <w:abstractNumId w:val="11"/>
  </w:num>
  <w:num w:numId="23" w16cid:durableId="797339479">
    <w:abstractNumId w:val="15"/>
  </w:num>
  <w:num w:numId="24" w16cid:durableId="1857426454">
    <w:abstractNumId w:val="25"/>
  </w:num>
  <w:num w:numId="25" w16cid:durableId="1621254904">
    <w:abstractNumId w:val="9"/>
  </w:num>
  <w:num w:numId="26" w16cid:durableId="813524752">
    <w:abstractNumId w:val="17"/>
  </w:num>
  <w:num w:numId="27" w16cid:durableId="60063282">
    <w:abstractNumId w:val="29"/>
  </w:num>
  <w:num w:numId="28" w16cid:durableId="159279126">
    <w:abstractNumId w:val="6"/>
  </w:num>
  <w:num w:numId="29" w16cid:durableId="1865098133">
    <w:abstractNumId w:val="32"/>
  </w:num>
  <w:num w:numId="30" w16cid:durableId="1753970045">
    <w:abstractNumId w:val="23"/>
  </w:num>
  <w:num w:numId="31" w16cid:durableId="452402516">
    <w:abstractNumId w:val="39"/>
  </w:num>
  <w:num w:numId="32" w16cid:durableId="743572099">
    <w:abstractNumId w:val="10"/>
  </w:num>
  <w:num w:numId="33" w16cid:durableId="2102949025">
    <w:abstractNumId w:val="16"/>
  </w:num>
  <w:num w:numId="34" w16cid:durableId="225261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8336139">
    <w:abstractNumId w:val="37"/>
  </w:num>
  <w:num w:numId="36" w16cid:durableId="1900510845">
    <w:abstractNumId w:val="35"/>
  </w:num>
  <w:num w:numId="37" w16cid:durableId="238293629">
    <w:abstractNumId w:val="14"/>
  </w:num>
  <w:num w:numId="38" w16cid:durableId="1541936628">
    <w:abstractNumId w:val="24"/>
  </w:num>
  <w:num w:numId="39" w16cid:durableId="1409501012">
    <w:abstractNumId w:val="4"/>
  </w:num>
  <w:num w:numId="40" w16cid:durableId="213349019">
    <w:abstractNumId w:val="5"/>
  </w:num>
  <w:num w:numId="41" w16cid:durableId="1917980036">
    <w:abstractNumId w:val="3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7056948">
    <w:abstractNumId w:val="3"/>
  </w:num>
  <w:num w:numId="43" w16cid:durableId="1126243080">
    <w:abstractNumId w:val="8"/>
  </w:num>
  <w:num w:numId="44" w16cid:durableId="81147862">
    <w:abstractNumId w:val="3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D5F"/>
    <w:rsid w:val="0000182A"/>
    <w:rsid w:val="000038CB"/>
    <w:rsid w:val="00004921"/>
    <w:rsid w:val="00005562"/>
    <w:rsid w:val="00005DA0"/>
    <w:rsid w:val="00006901"/>
    <w:rsid w:val="00006CA2"/>
    <w:rsid w:val="00007E46"/>
    <w:rsid w:val="00010621"/>
    <w:rsid w:val="0001081D"/>
    <w:rsid w:val="0001145B"/>
    <w:rsid w:val="00012E2F"/>
    <w:rsid w:val="000154EE"/>
    <w:rsid w:val="00015AB4"/>
    <w:rsid w:val="00016545"/>
    <w:rsid w:val="00020FA1"/>
    <w:rsid w:val="00020FA6"/>
    <w:rsid w:val="00021739"/>
    <w:rsid w:val="00023009"/>
    <w:rsid w:val="0002668D"/>
    <w:rsid w:val="00026BA8"/>
    <w:rsid w:val="00030C35"/>
    <w:rsid w:val="000313F1"/>
    <w:rsid w:val="00032599"/>
    <w:rsid w:val="00033BB7"/>
    <w:rsid w:val="000346D1"/>
    <w:rsid w:val="000353C2"/>
    <w:rsid w:val="0003556F"/>
    <w:rsid w:val="00036320"/>
    <w:rsid w:val="000368E9"/>
    <w:rsid w:val="0003766E"/>
    <w:rsid w:val="00044D6C"/>
    <w:rsid w:val="00045748"/>
    <w:rsid w:val="0004582A"/>
    <w:rsid w:val="00045906"/>
    <w:rsid w:val="00047392"/>
    <w:rsid w:val="00047DE1"/>
    <w:rsid w:val="00052D88"/>
    <w:rsid w:val="0005328A"/>
    <w:rsid w:val="00054045"/>
    <w:rsid w:val="00055CA1"/>
    <w:rsid w:val="000566A5"/>
    <w:rsid w:val="00056FF5"/>
    <w:rsid w:val="00061685"/>
    <w:rsid w:val="00062418"/>
    <w:rsid w:val="00063838"/>
    <w:rsid w:val="00065C48"/>
    <w:rsid w:val="00066943"/>
    <w:rsid w:val="000677EB"/>
    <w:rsid w:val="000717B3"/>
    <w:rsid w:val="000738A8"/>
    <w:rsid w:val="00074DFB"/>
    <w:rsid w:val="0008594F"/>
    <w:rsid w:val="00086CE0"/>
    <w:rsid w:val="00090129"/>
    <w:rsid w:val="00091D41"/>
    <w:rsid w:val="0009299F"/>
    <w:rsid w:val="0009506C"/>
    <w:rsid w:val="000950FC"/>
    <w:rsid w:val="00095199"/>
    <w:rsid w:val="000955B2"/>
    <w:rsid w:val="0009635C"/>
    <w:rsid w:val="00096522"/>
    <w:rsid w:val="00097664"/>
    <w:rsid w:val="00097802"/>
    <w:rsid w:val="000A18FC"/>
    <w:rsid w:val="000A4350"/>
    <w:rsid w:val="000A67A2"/>
    <w:rsid w:val="000B094D"/>
    <w:rsid w:val="000B1465"/>
    <w:rsid w:val="000B1F9F"/>
    <w:rsid w:val="000B377D"/>
    <w:rsid w:val="000B4C40"/>
    <w:rsid w:val="000B4FC2"/>
    <w:rsid w:val="000B65FC"/>
    <w:rsid w:val="000C4744"/>
    <w:rsid w:val="000C4B95"/>
    <w:rsid w:val="000C518B"/>
    <w:rsid w:val="000C5827"/>
    <w:rsid w:val="000C5D90"/>
    <w:rsid w:val="000C5F41"/>
    <w:rsid w:val="000C6713"/>
    <w:rsid w:val="000D150C"/>
    <w:rsid w:val="000D1E68"/>
    <w:rsid w:val="000D1E74"/>
    <w:rsid w:val="000D3CAB"/>
    <w:rsid w:val="000D4181"/>
    <w:rsid w:val="000D73B7"/>
    <w:rsid w:val="000E46C3"/>
    <w:rsid w:val="000F15AC"/>
    <w:rsid w:val="000F189D"/>
    <w:rsid w:val="000F2DEB"/>
    <w:rsid w:val="00101586"/>
    <w:rsid w:val="0010365B"/>
    <w:rsid w:val="00110028"/>
    <w:rsid w:val="00111A1D"/>
    <w:rsid w:val="00113D6D"/>
    <w:rsid w:val="00115218"/>
    <w:rsid w:val="001158B3"/>
    <w:rsid w:val="00115E00"/>
    <w:rsid w:val="00116CB4"/>
    <w:rsid w:val="00117093"/>
    <w:rsid w:val="00121199"/>
    <w:rsid w:val="0012147D"/>
    <w:rsid w:val="00124E37"/>
    <w:rsid w:val="0012556C"/>
    <w:rsid w:val="00125863"/>
    <w:rsid w:val="00126EDE"/>
    <w:rsid w:val="0013079E"/>
    <w:rsid w:val="001325AE"/>
    <w:rsid w:val="00133B5E"/>
    <w:rsid w:val="001340B4"/>
    <w:rsid w:val="00136858"/>
    <w:rsid w:val="0013692D"/>
    <w:rsid w:val="00137052"/>
    <w:rsid w:val="00140267"/>
    <w:rsid w:val="0014066F"/>
    <w:rsid w:val="00141FF8"/>
    <w:rsid w:val="0014347D"/>
    <w:rsid w:val="00143A36"/>
    <w:rsid w:val="00144148"/>
    <w:rsid w:val="00144CC0"/>
    <w:rsid w:val="00145658"/>
    <w:rsid w:val="00145BD8"/>
    <w:rsid w:val="00146DE5"/>
    <w:rsid w:val="00147190"/>
    <w:rsid w:val="0015389C"/>
    <w:rsid w:val="00155924"/>
    <w:rsid w:val="00155C37"/>
    <w:rsid w:val="00155E11"/>
    <w:rsid w:val="0016284D"/>
    <w:rsid w:val="001632B9"/>
    <w:rsid w:val="001633A2"/>
    <w:rsid w:val="0016675E"/>
    <w:rsid w:val="0017022F"/>
    <w:rsid w:val="0017160B"/>
    <w:rsid w:val="00172B04"/>
    <w:rsid w:val="00175371"/>
    <w:rsid w:val="00181067"/>
    <w:rsid w:val="00181C3D"/>
    <w:rsid w:val="00185AED"/>
    <w:rsid w:val="00186343"/>
    <w:rsid w:val="00186881"/>
    <w:rsid w:val="00190412"/>
    <w:rsid w:val="00190EAA"/>
    <w:rsid w:val="00192E59"/>
    <w:rsid w:val="00193803"/>
    <w:rsid w:val="00193AA0"/>
    <w:rsid w:val="0019664C"/>
    <w:rsid w:val="00196C75"/>
    <w:rsid w:val="001A0234"/>
    <w:rsid w:val="001A0970"/>
    <w:rsid w:val="001A16D3"/>
    <w:rsid w:val="001A5664"/>
    <w:rsid w:val="001A5716"/>
    <w:rsid w:val="001A6C2F"/>
    <w:rsid w:val="001A7C2C"/>
    <w:rsid w:val="001B0ACC"/>
    <w:rsid w:val="001B0CFD"/>
    <w:rsid w:val="001B234E"/>
    <w:rsid w:val="001B2B3E"/>
    <w:rsid w:val="001B437C"/>
    <w:rsid w:val="001B4804"/>
    <w:rsid w:val="001B4EC1"/>
    <w:rsid w:val="001C05A9"/>
    <w:rsid w:val="001C0B16"/>
    <w:rsid w:val="001C3EDE"/>
    <w:rsid w:val="001C64DC"/>
    <w:rsid w:val="001C6567"/>
    <w:rsid w:val="001C6C46"/>
    <w:rsid w:val="001D185D"/>
    <w:rsid w:val="001D18E8"/>
    <w:rsid w:val="001D1D4B"/>
    <w:rsid w:val="001D1FE4"/>
    <w:rsid w:val="001D2132"/>
    <w:rsid w:val="001D4677"/>
    <w:rsid w:val="001D724B"/>
    <w:rsid w:val="001D7D77"/>
    <w:rsid w:val="001E0194"/>
    <w:rsid w:val="001E08E6"/>
    <w:rsid w:val="001E1BDC"/>
    <w:rsid w:val="001E2C97"/>
    <w:rsid w:val="001E770E"/>
    <w:rsid w:val="001F2AFC"/>
    <w:rsid w:val="001F50D2"/>
    <w:rsid w:val="001F775D"/>
    <w:rsid w:val="00201953"/>
    <w:rsid w:val="00201E7E"/>
    <w:rsid w:val="00210240"/>
    <w:rsid w:val="00210BB6"/>
    <w:rsid w:val="00211286"/>
    <w:rsid w:val="00211A78"/>
    <w:rsid w:val="0021314D"/>
    <w:rsid w:val="00214493"/>
    <w:rsid w:val="00214D78"/>
    <w:rsid w:val="00220CA4"/>
    <w:rsid w:val="00222B90"/>
    <w:rsid w:val="002239E1"/>
    <w:rsid w:val="0022521F"/>
    <w:rsid w:val="002267D5"/>
    <w:rsid w:val="0023002C"/>
    <w:rsid w:val="00230909"/>
    <w:rsid w:val="00231CF7"/>
    <w:rsid w:val="0023427D"/>
    <w:rsid w:val="002373B3"/>
    <w:rsid w:val="00237D99"/>
    <w:rsid w:val="00241299"/>
    <w:rsid w:val="00247111"/>
    <w:rsid w:val="0025140A"/>
    <w:rsid w:val="00251A41"/>
    <w:rsid w:val="00252D51"/>
    <w:rsid w:val="00255A2E"/>
    <w:rsid w:val="00255E81"/>
    <w:rsid w:val="00255F91"/>
    <w:rsid w:val="00256C5C"/>
    <w:rsid w:val="00260137"/>
    <w:rsid w:val="0026222E"/>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82F08"/>
    <w:rsid w:val="00285086"/>
    <w:rsid w:val="0028561A"/>
    <w:rsid w:val="00292176"/>
    <w:rsid w:val="00292BA4"/>
    <w:rsid w:val="00292CB3"/>
    <w:rsid w:val="00292F3D"/>
    <w:rsid w:val="00294598"/>
    <w:rsid w:val="00294A18"/>
    <w:rsid w:val="002954B4"/>
    <w:rsid w:val="00295E01"/>
    <w:rsid w:val="0029711A"/>
    <w:rsid w:val="00297857"/>
    <w:rsid w:val="002A1614"/>
    <w:rsid w:val="002A22BE"/>
    <w:rsid w:val="002A24F1"/>
    <w:rsid w:val="002A3457"/>
    <w:rsid w:val="002A58E9"/>
    <w:rsid w:val="002A66AD"/>
    <w:rsid w:val="002A7442"/>
    <w:rsid w:val="002A7CBA"/>
    <w:rsid w:val="002A7D0A"/>
    <w:rsid w:val="002B4127"/>
    <w:rsid w:val="002B4F4C"/>
    <w:rsid w:val="002B4FFC"/>
    <w:rsid w:val="002B5E98"/>
    <w:rsid w:val="002B6097"/>
    <w:rsid w:val="002B6679"/>
    <w:rsid w:val="002B7416"/>
    <w:rsid w:val="002C208B"/>
    <w:rsid w:val="002C20BF"/>
    <w:rsid w:val="002C2338"/>
    <w:rsid w:val="002C249C"/>
    <w:rsid w:val="002C3B60"/>
    <w:rsid w:val="002C429C"/>
    <w:rsid w:val="002C7B1D"/>
    <w:rsid w:val="002D3AFA"/>
    <w:rsid w:val="002D4A1F"/>
    <w:rsid w:val="002D661C"/>
    <w:rsid w:val="002D66FF"/>
    <w:rsid w:val="002D732B"/>
    <w:rsid w:val="002D73DE"/>
    <w:rsid w:val="002E1B66"/>
    <w:rsid w:val="002E5510"/>
    <w:rsid w:val="002E5C40"/>
    <w:rsid w:val="002E6BD3"/>
    <w:rsid w:val="002E7C51"/>
    <w:rsid w:val="002F237F"/>
    <w:rsid w:val="002F2C71"/>
    <w:rsid w:val="002F2D50"/>
    <w:rsid w:val="002F678F"/>
    <w:rsid w:val="003003D4"/>
    <w:rsid w:val="00300A42"/>
    <w:rsid w:val="00300B51"/>
    <w:rsid w:val="00301147"/>
    <w:rsid w:val="00305839"/>
    <w:rsid w:val="00311632"/>
    <w:rsid w:val="00312751"/>
    <w:rsid w:val="003138CF"/>
    <w:rsid w:val="00316198"/>
    <w:rsid w:val="00316F4E"/>
    <w:rsid w:val="00317A81"/>
    <w:rsid w:val="00317A8F"/>
    <w:rsid w:val="00317B22"/>
    <w:rsid w:val="00317C2E"/>
    <w:rsid w:val="003223F8"/>
    <w:rsid w:val="00325711"/>
    <w:rsid w:val="00325E99"/>
    <w:rsid w:val="003260F8"/>
    <w:rsid w:val="00327908"/>
    <w:rsid w:val="00330699"/>
    <w:rsid w:val="00331001"/>
    <w:rsid w:val="003325A6"/>
    <w:rsid w:val="00333EA5"/>
    <w:rsid w:val="00336222"/>
    <w:rsid w:val="00337C23"/>
    <w:rsid w:val="00337CB3"/>
    <w:rsid w:val="003406ED"/>
    <w:rsid w:val="003436CA"/>
    <w:rsid w:val="003461A8"/>
    <w:rsid w:val="00346B05"/>
    <w:rsid w:val="00346EDD"/>
    <w:rsid w:val="003516D4"/>
    <w:rsid w:val="00352B69"/>
    <w:rsid w:val="003542C9"/>
    <w:rsid w:val="00355D3C"/>
    <w:rsid w:val="0035661C"/>
    <w:rsid w:val="00360973"/>
    <w:rsid w:val="00362169"/>
    <w:rsid w:val="00362CEA"/>
    <w:rsid w:val="00364CCE"/>
    <w:rsid w:val="003663E5"/>
    <w:rsid w:val="00366C87"/>
    <w:rsid w:val="00366CAC"/>
    <w:rsid w:val="00366FFC"/>
    <w:rsid w:val="00367B3E"/>
    <w:rsid w:val="003701B2"/>
    <w:rsid w:val="00373550"/>
    <w:rsid w:val="0037406B"/>
    <w:rsid w:val="00375C85"/>
    <w:rsid w:val="00375D83"/>
    <w:rsid w:val="003769DD"/>
    <w:rsid w:val="00376E0C"/>
    <w:rsid w:val="00377CE7"/>
    <w:rsid w:val="00380112"/>
    <w:rsid w:val="003821C8"/>
    <w:rsid w:val="00383401"/>
    <w:rsid w:val="00384341"/>
    <w:rsid w:val="00385881"/>
    <w:rsid w:val="00386614"/>
    <w:rsid w:val="00387BEE"/>
    <w:rsid w:val="00390A58"/>
    <w:rsid w:val="003935F7"/>
    <w:rsid w:val="00394720"/>
    <w:rsid w:val="00396FFC"/>
    <w:rsid w:val="003979A4"/>
    <w:rsid w:val="003A1F67"/>
    <w:rsid w:val="003A4D67"/>
    <w:rsid w:val="003A56BE"/>
    <w:rsid w:val="003A65E1"/>
    <w:rsid w:val="003A781C"/>
    <w:rsid w:val="003A7DD9"/>
    <w:rsid w:val="003B19EA"/>
    <w:rsid w:val="003B3998"/>
    <w:rsid w:val="003C6BDC"/>
    <w:rsid w:val="003D16D1"/>
    <w:rsid w:val="003D3469"/>
    <w:rsid w:val="003D3A48"/>
    <w:rsid w:val="003D689A"/>
    <w:rsid w:val="003D6EB0"/>
    <w:rsid w:val="003D785D"/>
    <w:rsid w:val="003E0619"/>
    <w:rsid w:val="003E13B8"/>
    <w:rsid w:val="003E1EF4"/>
    <w:rsid w:val="003E3EA7"/>
    <w:rsid w:val="003F2779"/>
    <w:rsid w:val="003F5A76"/>
    <w:rsid w:val="003F67BD"/>
    <w:rsid w:val="00401008"/>
    <w:rsid w:val="00401795"/>
    <w:rsid w:val="00404BFF"/>
    <w:rsid w:val="004063A4"/>
    <w:rsid w:val="00407766"/>
    <w:rsid w:val="0041019B"/>
    <w:rsid w:val="004101D1"/>
    <w:rsid w:val="00410D74"/>
    <w:rsid w:val="00411D8D"/>
    <w:rsid w:val="004144FA"/>
    <w:rsid w:val="00417059"/>
    <w:rsid w:val="00417247"/>
    <w:rsid w:val="00420008"/>
    <w:rsid w:val="0042225E"/>
    <w:rsid w:val="004232E6"/>
    <w:rsid w:val="00423D2F"/>
    <w:rsid w:val="0042761D"/>
    <w:rsid w:val="0042780B"/>
    <w:rsid w:val="004304C4"/>
    <w:rsid w:val="00431C96"/>
    <w:rsid w:val="004322FF"/>
    <w:rsid w:val="0043309C"/>
    <w:rsid w:val="004343FD"/>
    <w:rsid w:val="00435898"/>
    <w:rsid w:val="00435B3A"/>
    <w:rsid w:val="00437F3E"/>
    <w:rsid w:val="0044011D"/>
    <w:rsid w:val="004506E3"/>
    <w:rsid w:val="00450B63"/>
    <w:rsid w:val="00450ED8"/>
    <w:rsid w:val="004511D7"/>
    <w:rsid w:val="00451936"/>
    <w:rsid w:val="00455368"/>
    <w:rsid w:val="00455DC6"/>
    <w:rsid w:val="00456660"/>
    <w:rsid w:val="0046021E"/>
    <w:rsid w:val="00461453"/>
    <w:rsid w:val="00462ACE"/>
    <w:rsid w:val="00463307"/>
    <w:rsid w:val="004646B7"/>
    <w:rsid w:val="00466ECF"/>
    <w:rsid w:val="0047349A"/>
    <w:rsid w:val="004764C0"/>
    <w:rsid w:val="00480A13"/>
    <w:rsid w:val="00480C2F"/>
    <w:rsid w:val="004818EF"/>
    <w:rsid w:val="004825CF"/>
    <w:rsid w:val="004835AF"/>
    <w:rsid w:val="00485C09"/>
    <w:rsid w:val="00485F3A"/>
    <w:rsid w:val="004860FB"/>
    <w:rsid w:val="0048616E"/>
    <w:rsid w:val="00486203"/>
    <w:rsid w:val="00486362"/>
    <w:rsid w:val="00487332"/>
    <w:rsid w:val="00494510"/>
    <w:rsid w:val="00494BBB"/>
    <w:rsid w:val="00495D59"/>
    <w:rsid w:val="004A265F"/>
    <w:rsid w:val="004A5629"/>
    <w:rsid w:val="004A5A30"/>
    <w:rsid w:val="004B2F10"/>
    <w:rsid w:val="004B5301"/>
    <w:rsid w:val="004B56A3"/>
    <w:rsid w:val="004B5A2F"/>
    <w:rsid w:val="004C0261"/>
    <w:rsid w:val="004C0340"/>
    <w:rsid w:val="004C18E3"/>
    <w:rsid w:val="004C2609"/>
    <w:rsid w:val="004C2A39"/>
    <w:rsid w:val="004C4F72"/>
    <w:rsid w:val="004C5F65"/>
    <w:rsid w:val="004D0580"/>
    <w:rsid w:val="004D07AE"/>
    <w:rsid w:val="004D1EC1"/>
    <w:rsid w:val="004D259F"/>
    <w:rsid w:val="004D37C5"/>
    <w:rsid w:val="004D3E48"/>
    <w:rsid w:val="004D425A"/>
    <w:rsid w:val="004D4500"/>
    <w:rsid w:val="004D5D33"/>
    <w:rsid w:val="004D7121"/>
    <w:rsid w:val="004D73FD"/>
    <w:rsid w:val="004D7871"/>
    <w:rsid w:val="004D7E2E"/>
    <w:rsid w:val="004E20E2"/>
    <w:rsid w:val="004F0436"/>
    <w:rsid w:val="004F19BA"/>
    <w:rsid w:val="004F377D"/>
    <w:rsid w:val="004F4132"/>
    <w:rsid w:val="004F44E7"/>
    <w:rsid w:val="004F4C6C"/>
    <w:rsid w:val="005056E7"/>
    <w:rsid w:val="00506A4C"/>
    <w:rsid w:val="00507815"/>
    <w:rsid w:val="00510809"/>
    <w:rsid w:val="005123F5"/>
    <w:rsid w:val="00512B08"/>
    <w:rsid w:val="00513E1D"/>
    <w:rsid w:val="00513F44"/>
    <w:rsid w:val="005148C1"/>
    <w:rsid w:val="0051628C"/>
    <w:rsid w:val="00520B16"/>
    <w:rsid w:val="00520DCD"/>
    <w:rsid w:val="005245C2"/>
    <w:rsid w:val="005267C1"/>
    <w:rsid w:val="00526DE6"/>
    <w:rsid w:val="0052745A"/>
    <w:rsid w:val="00531F6E"/>
    <w:rsid w:val="00534507"/>
    <w:rsid w:val="0053625A"/>
    <w:rsid w:val="005363B4"/>
    <w:rsid w:val="005371D9"/>
    <w:rsid w:val="0054036F"/>
    <w:rsid w:val="005404DB"/>
    <w:rsid w:val="00541094"/>
    <w:rsid w:val="00543803"/>
    <w:rsid w:val="00544A8D"/>
    <w:rsid w:val="00545A93"/>
    <w:rsid w:val="0054656A"/>
    <w:rsid w:val="00546E8D"/>
    <w:rsid w:val="00546EF9"/>
    <w:rsid w:val="005532BB"/>
    <w:rsid w:val="005550FD"/>
    <w:rsid w:val="00560447"/>
    <w:rsid w:val="00563328"/>
    <w:rsid w:val="0056464F"/>
    <w:rsid w:val="00564D65"/>
    <w:rsid w:val="00565324"/>
    <w:rsid w:val="005656DB"/>
    <w:rsid w:val="00572BEA"/>
    <w:rsid w:val="00583D0D"/>
    <w:rsid w:val="00585BB1"/>
    <w:rsid w:val="005861F5"/>
    <w:rsid w:val="005921A4"/>
    <w:rsid w:val="005924F9"/>
    <w:rsid w:val="005925E9"/>
    <w:rsid w:val="005951E1"/>
    <w:rsid w:val="00595559"/>
    <w:rsid w:val="005A090B"/>
    <w:rsid w:val="005A09CE"/>
    <w:rsid w:val="005A19F4"/>
    <w:rsid w:val="005A1C94"/>
    <w:rsid w:val="005A2405"/>
    <w:rsid w:val="005A43DC"/>
    <w:rsid w:val="005A5CA2"/>
    <w:rsid w:val="005A6D95"/>
    <w:rsid w:val="005A6E79"/>
    <w:rsid w:val="005A79A6"/>
    <w:rsid w:val="005B1236"/>
    <w:rsid w:val="005B4E91"/>
    <w:rsid w:val="005B77F3"/>
    <w:rsid w:val="005C3A07"/>
    <w:rsid w:val="005C448E"/>
    <w:rsid w:val="005C661B"/>
    <w:rsid w:val="005C7B80"/>
    <w:rsid w:val="005D0906"/>
    <w:rsid w:val="005D45CE"/>
    <w:rsid w:val="005D7183"/>
    <w:rsid w:val="005E117D"/>
    <w:rsid w:val="005E17F4"/>
    <w:rsid w:val="005E3936"/>
    <w:rsid w:val="005E5441"/>
    <w:rsid w:val="005E646B"/>
    <w:rsid w:val="005F0765"/>
    <w:rsid w:val="005F07E8"/>
    <w:rsid w:val="005F34DA"/>
    <w:rsid w:val="005F39A9"/>
    <w:rsid w:val="005F5358"/>
    <w:rsid w:val="005F5AC3"/>
    <w:rsid w:val="005F5B5F"/>
    <w:rsid w:val="005F5C0C"/>
    <w:rsid w:val="005F5CAE"/>
    <w:rsid w:val="005F713B"/>
    <w:rsid w:val="005F7416"/>
    <w:rsid w:val="006016D4"/>
    <w:rsid w:val="00605CB5"/>
    <w:rsid w:val="00605D91"/>
    <w:rsid w:val="00607D0B"/>
    <w:rsid w:val="00607F9A"/>
    <w:rsid w:val="00610F40"/>
    <w:rsid w:val="006130FF"/>
    <w:rsid w:val="00613442"/>
    <w:rsid w:val="00613ACA"/>
    <w:rsid w:val="00615CF5"/>
    <w:rsid w:val="0062046D"/>
    <w:rsid w:val="006205C4"/>
    <w:rsid w:val="00620BA0"/>
    <w:rsid w:val="00620FBB"/>
    <w:rsid w:val="00626166"/>
    <w:rsid w:val="00630800"/>
    <w:rsid w:val="006323AE"/>
    <w:rsid w:val="00632D15"/>
    <w:rsid w:val="00633B0C"/>
    <w:rsid w:val="00635346"/>
    <w:rsid w:val="0063632D"/>
    <w:rsid w:val="00642745"/>
    <w:rsid w:val="00643336"/>
    <w:rsid w:val="00645B55"/>
    <w:rsid w:val="006472D6"/>
    <w:rsid w:val="00647A4C"/>
    <w:rsid w:val="00650723"/>
    <w:rsid w:val="00650CBA"/>
    <w:rsid w:val="00651C1B"/>
    <w:rsid w:val="00652851"/>
    <w:rsid w:val="00653817"/>
    <w:rsid w:val="0065518B"/>
    <w:rsid w:val="006551EF"/>
    <w:rsid w:val="006553E4"/>
    <w:rsid w:val="006574BF"/>
    <w:rsid w:val="0065751C"/>
    <w:rsid w:val="006616A0"/>
    <w:rsid w:val="00663C99"/>
    <w:rsid w:val="00663CD4"/>
    <w:rsid w:val="00664A18"/>
    <w:rsid w:val="0066514A"/>
    <w:rsid w:val="00665189"/>
    <w:rsid w:val="00670D27"/>
    <w:rsid w:val="006712D9"/>
    <w:rsid w:val="006714CA"/>
    <w:rsid w:val="006732EF"/>
    <w:rsid w:val="00673DE6"/>
    <w:rsid w:val="0067512A"/>
    <w:rsid w:val="00675900"/>
    <w:rsid w:val="006766AD"/>
    <w:rsid w:val="00677300"/>
    <w:rsid w:val="0067778A"/>
    <w:rsid w:val="00677CF3"/>
    <w:rsid w:val="00680192"/>
    <w:rsid w:val="00680684"/>
    <w:rsid w:val="00682D05"/>
    <w:rsid w:val="00684553"/>
    <w:rsid w:val="00684785"/>
    <w:rsid w:val="006865D3"/>
    <w:rsid w:val="00686EE2"/>
    <w:rsid w:val="00687846"/>
    <w:rsid w:val="00687A64"/>
    <w:rsid w:val="006904E3"/>
    <w:rsid w:val="006907D4"/>
    <w:rsid w:val="0069126F"/>
    <w:rsid w:val="00693F15"/>
    <w:rsid w:val="0069425E"/>
    <w:rsid w:val="00695A1A"/>
    <w:rsid w:val="0069657B"/>
    <w:rsid w:val="006966CD"/>
    <w:rsid w:val="006969A0"/>
    <w:rsid w:val="006A00CF"/>
    <w:rsid w:val="006A4141"/>
    <w:rsid w:val="006A51F0"/>
    <w:rsid w:val="006A5E89"/>
    <w:rsid w:val="006A6883"/>
    <w:rsid w:val="006B2011"/>
    <w:rsid w:val="006B2CB1"/>
    <w:rsid w:val="006B4C62"/>
    <w:rsid w:val="006B610B"/>
    <w:rsid w:val="006B757B"/>
    <w:rsid w:val="006C04DE"/>
    <w:rsid w:val="006C371F"/>
    <w:rsid w:val="006C4ABC"/>
    <w:rsid w:val="006C5C5F"/>
    <w:rsid w:val="006C5ED4"/>
    <w:rsid w:val="006C62AC"/>
    <w:rsid w:val="006C735A"/>
    <w:rsid w:val="006D0D6E"/>
    <w:rsid w:val="006D1828"/>
    <w:rsid w:val="006D1D17"/>
    <w:rsid w:val="006D2FA7"/>
    <w:rsid w:val="006D3EE4"/>
    <w:rsid w:val="006D42A0"/>
    <w:rsid w:val="006D50C5"/>
    <w:rsid w:val="006D63A9"/>
    <w:rsid w:val="006D662F"/>
    <w:rsid w:val="006E00DB"/>
    <w:rsid w:val="006E0905"/>
    <w:rsid w:val="006E13FA"/>
    <w:rsid w:val="006E1A8F"/>
    <w:rsid w:val="006E481A"/>
    <w:rsid w:val="006E5BE0"/>
    <w:rsid w:val="006F187A"/>
    <w:rsid w:val="006F3116"/>
    <w:rsid w:val="006F3574"/>
    <w:rsid w:val="006F4120"/>
    <w:rsid w:val="006F41A5"/>
    <w:rsid w:val="006F4600"/>
    <w:rsid w:val="006F6A4B"/>
    <w:rsid w:val="006F6D44"/>
    <w:rsid w:val="006F6D7A"/>
    <w:rsid w:val="006F7012"/>
    <w:rsid w:val="0070346C"/>
    <w:rsid w:val="007066C5"/>
    <w:rsid w:val="0071112F"/>
    <w:rsid w:val="00711972"/>
    <w:rsid w:val="007137F6"/>
    <w:rsid w:val="007169B7"/>
    <w:rsid w:val="00716E89"/>
    <w:rsid w:val="007179C0"/>
    <w:rsid w:val="007219CB"/>
    <w:rsid w:val="007219CE"/>
    <w:rsid w:val="00723F8D"/>
    <w:rsid w:val="00725D95"/>
    <w:rsid w:val="0072628A"/>
    <w:rsid w:val="00731CA7"/>
    <w:rsid w:val="00732922"/>
    <w:rsid w:val="007353ED"/>
    <w:rsid w:val="007369ED"/>
    <w:rsid w:val="00736A57"/>
    <w:rsid w:val="00740B8C"/>
    <w:rsid w:val="00742389"/>
    <w:rsid w:val="007424AA"/>
    <w:rsid w:val="007457B7"/>
    <w:rsid w:val="007468CF"/>
    <w:rsid w:val="00746AB6"/>
    <w:rsid w:val="0075085E"/>
    <w:rsid w:val="007509D0"/>
    <w:rsid w:val="00751E5F"/>
    <w:rsid w:val="007521F6"/>
    <w:rsid w:val="00753665"/>
    <w:rsid w:val="00755802"/>
    <w:rsid w:val="007572F1"/>
    <w:rsid w:val="007574B8"/>
    <w:rsid w:val="00763999"/>
    <w:rsid w:val="007650BC"/>
    <w:rsid w:val="00766898"/>
    <w:rsid w:val="007720F3"/>
    <w:rsid w:val="00774C15"/>
    <w:rsid w:val="00775CBB"/>
    <w:rsid w:val="00777CFF"/>
    <w:rsid w:val="00780DB5"/>
    <w:rsid w:val="007810CF"/>
    <w:rsid w:val="00784405"/>
    <w:rsid w:val="00785F74"/>
    <w:rsid w:val="007871EA"/>
    <w:rsid w:val="00787908"/>
    <w:rsid w:val="00790032"/>
    <w:rsid w:val="0079046D"/>
    <w:rsid w:val="0079251F"/>
    <w:rsid w:val="00796CC8"/>
    <w:rsid w:val="00797905"/>
    <w:rsid w:val="007979BB"/>
    <w:rsid w:val="007A0716"/>
    <w:rsid w:val="007A0969"/>
    <w:rsid w:val="007A12CA"/>
    <w:rsid w:val="007A5CD8"/>
    <w:rsid w:val="007A70EE"/>
    <w:rsid w:val="007B0802"/>
    <w:rsid w:val="007B16E1"/>
    <w:rsid w:val="007B20FD"/>
    <w:rsid w:val="007B2CBA"/>
    <w:rsid w:val="007B3D50"/>
    <w:rsid w:val="007B4C7C"/>
    <w:rsid w:val="007C190C"/>
    <w:rsid w:val="007C29A0"/>
    <w:rsid w:val="007C3D0B"/>
    <w:rsid w:val="007C550B"/>
    <w:rsid w:val="007C5BE3"/>
    <w:rsid w:val="007C7826"/>
    <w:rsid w:val="007D1A8A"/>
    <w:rsid w:val="007D2C09"/>
    <w:rsid w:val="007D4BFC"/>
    <w:rsid w:val="007D641B"/>
    <w:rsid w:val="007D7283"/>
    <w:rsid w:val="007E05F8"/>
    <w:rsid w:val="007E0E07"/>
    <w:rsid w:val="007E3138"/>
    <w:rsid w:val="007E367E"/>
    <w:rsid w:val="007E41B9"/>
    <w:rsid w:val="007E5A90"/>
    <w:rsid w:val="007E5CFE"/>
    <w:rsid w:val="007F1CC5"/>
    <w:rsid w:val="007F46F6"/>
    <w:rsid w:val="008015BF"/>
    <w:rsid w:val="0080161D"/>
    <w:rsid w:val="00810CC1"/>
    <w:rsid w:val="00812C5B"/>
    <w:rsid w:val="0081575E"/>
    <w:rsid w:val="00815DA0"/>
    <w:rsid w:val="00816B60"/>
    <w:rsid w:val="00817DEF"/>
    <w:rsid w:val="00820458"/>
    <w:rsid w:val="008216AA"/>
    <w:rsid w:val="00821E7B"/>
    <w:rsid w:val="0082320A"/>
    <w:rsid w:val="00827BC0"/>
    <w:rsid w:val="0083081D"/>
    <w:rsid w:val="00832228"/>
    <w:rsid w:val="00832E97"/>
    <w:rsid w:val="008357AC"/>
    <w:rsid w:val="00835BA5"/>
    <w:rsid w:val="00836223"/>
    <w:rsid w:val="008364F5"/>
    <w:rsid w:val="00836F51"/>
    <w:rsid w:val="00837456"/>
    <w:rsid w:val="00840233"/>
    <w:rsid w:val="00841D90"/>
    <w:rsid w:val="008420B6"/>
    <w:rsid w:val="008423B6"/>
    <w:rsid w:val="008436FC"/>
    <w:rsid w:val="00854DA6"/>
    <w:rsid w:val="00856000"/>
    <w:rsid w:val="00856649"/>
    <w:rsid w:val="00857AE7"/>
    <w:rsid w:val="00861EDF"/>
    <w:rsid w:val="00862E12"/>
    <w:rsid w:val="00863692"/>
    <w:rsid w:val="008636A6"/>
    <w:rsid w:val="00865113"/>
    <w:rsid w:val="00865E42"/>
    <w:rsid w:val="00871C0F"/>
    <w:rsid w:val="008736BE"/>
    <w:rsid w:val="00873BEB"/>
    <w:rsid w:val="00873CFE"/>
    <w:rsid w:val="00873EAF"/>
    <w:rsid w:val="00873F05"/>
    <w:rsid w:val="0087413F"/>
    <w:rsid w:val="00875763"/>
    <w:rsid w:val="00876CF9"/>
    <w:rsid w:val="00877E6D"/>
    <w:rsid w:val="00880BF8"/>
    <w:rsid w:val="00881BF0"/>
    <w:rsid w:val="00882C76"/>
    <w:rsid w:val="00884617"/>
    <w:rsid w:val="00885A39"/>
    <w:rsid w:val="00887427"/>
    <w:rsid w:val="00887CF6"/>
    <w:rsid w:val="0089035A"/>
    <w:rsid w:val="00890999"/>
    <w:rsid w:val="00891D62"/>
    <w:rsid w:val="00891F75"/>
    <w:rsid w:val="00895079"/>
    <w:rsid w:val="008A07AD"/>
    <w:rsid w:val="008A1360"/>
    <w:rsid w:val="008A187D"/>
    <w:rsid w:val="008A1F3A"/>
    <w:rsid w:val="008A341A"/>
    <w:rsid w:val="008A360C"/>
    <w:rsid w:val="008A37D2"/>
    <w:rsid w:val="008A55AB"/>
    <w:rsid w:val="008A5C87"/>
    <w:rsid w:val="008A5F60"/>
    <w:rsid w:val="008A65D0"/>
    <w:rsid w:val="008B09E5"/>
    <w:rsid w:val="008B1C61"/>
    <w:rsid w:val="008B2006"/>
    <w:rsid w:val="008B385B"/>
    <w:rsid w:val="008B3D9F"/>
    <w:rsid w:val="008B598A"/>
    <w:rsid w:val="008B607A"/>
    <w:rsid w:val="008B72D5"/>
    <w:rsid w:val="008C3B0D"/>
    <w:rsid w:val="008C3BAD"/>
    <w:rsid w:val="008C5828"/>
    <w:rsid w:val="008C607F"/>
    <w:rsid w:val="008D1245"/>
    <w:rsid w:val="008D3285"/>
    <w:rsid w:val="008D4128"/>
    <w:rsid w:val="008D4458"/>
    <w:rsid w:val="008D46FA"/>
    <w:rsid w:val="008D581A"/>
    <w:rsid w:val="008D631B"/>
    <w:rsid w:val="008D6E68"/>
    <w:rsid w:val="008D7418"/>
    <w:rsid w:val="008E03F3"/>
    <w:rsid w:val="008E175A"/>
    <w:rsid w:val="008E32DC"/>
    <w:rsid w:val="008E4091"/>
    <w:rsid w:val="008E45A0"/>
    <w:rsid w:val="008E50EC"/>
    <w:rsid w:val="008E691B"/>
    <w:rsid w:val="008E691D"/>
    <w:rsid w:val="008E7155"/>
    <w:rsid w:val="008E7DE9"/>
    <w:rsid w:val="008F064C"/>
    <w:rsid w:val="008F0AAF"/>
    <w:rsid w:val="008F1A8A"/>
    <w:rsid w:val="008F1FCB"/>
    <w:rsid w:val="008F3F97"/>
    <w:rsid w:val="008F414A"/>
    <w:rsid w:val="008F544D"/>
    <w:rsid w:val="008F63B9"/>
    <w:rsid w:val="008F767E"/>
    <w:rsid w:val="00900E58"/>
    <w:rsid w:val="009019CA"/>
    <w:rsid w:val="00903578"/>
    <w:rsid w:val="009037A5"/>
    <w:rsid w:val="009041F5"/>
    <w:rsid w:val="00906B9B"/>
    <w:rsid w:val="00907AD0"/>
    <w:rsid w:val="009101C2"/>
    <w:rsid w:val="00912BCD"/>
    <w:rsid w:val="00913C57"/>
    <w:rsid w:val="00914B71"/>
    <w:rsid w:val="00916FD8"/>
    <w:rsid w:val="009170A9"/>
    <w:rsid w:val="0092119E"/>
    <w:rsid w:val="00921371"/>
    <w:rsid w:val="00921AD7"/>
    <w:rsid w:val="00923B7D"/>
    <w:rsid w:val="00923ED3"/>
    <w:rsid w:val="00927F17"/>
    <w:rsid w:val="009301FA"/>
    <w:rsid w:val="009342D9"/>
    <w:rsid w:val="009343F2"/>
    <w:rsid w:val="009371DB"/>
    <w:rsid w:val="009444B6"/>
    <w:rsid w:val="00945411"/>
    <w:rsid w:val="00945D62"/>
    <w:rsid w:val="009464D6"/>
    <w:rsid w:val="0095037B"/>
    <w:rsid w:val="00950408"/>
    <w:rsid w:val="009505BB"/>
    <w:rsid w:val="00951B8B"/>
    <w:rsid w:val="009531B9"/>
    <w:rsid w:val="0095386D"/>
    <w:rsid w:val="0095585E"/>
    <w:rsid w:val="00957043"/>
    <w:rsid w:val="00957B3E"/>
    <w:rsid w:val="00962773"/>
    <w:rsid w:val="00962965"/>
    <w:rsid w:val="009659AA"/>
    <w:rsid w:val="00966FFF"/>
    <w:rsid w:val="00967254"/>
    <w:rsid w:val="009712E7"/>
    <w:rsid w:val="00971902"/>
    <w:rsid w:val="00973368"/>
    <w:rsid w:val="00973A25"/>
    <w:rsid w:val="00973D3A"/>
    <w:rsid w:val="00974939"/>
    <w:rsid w:val="00974BDD"/>
    <w:rsid w:val="00975A8C"/>
    <w:rsid w:val="009770F5"/>
    <w:rsid w:val="00981A78"/>
    <w:rsid w:val="00984910"/>
    <w:rsid w:val="00991043"/>
    <w:rsid w:val="009920ED"/>
    <w:rsid w:val="00994838"/>
    <w:rsid w:val="00995BC1"/>
    <w:rsid w:val="0099628B"/>
    <w:rsid w:val="009972B0"/>
    <w:rsid w:val="00997C65"/>
    <w:rsid w:val="009A0739"/>
    <w:rsid w:val="009A185B"/>
    <w:rsid w:val="009A2F82"/>
    <w:rsid w:val="009A3866"/>
    <w:rsid w:val="009A4675"/>
    <w:rsid w:val="009A4853"/>
    <w:rsid w:val="009A48F4"/>
    <w:rsid w:val="009A4DCD"/>
    <w:rsid w:val="009A5B2F"/>
    <w:rsid w:val="009B01A2"/>
    <w:rsid w:val="009B16A0"/>
    <w:rsid w:val="009B337F"/>
    <w:rsid w:val="009B43A1"/>
    <w:rsid w:val="009B4EA9"/>
    <w:rsid w:val="009B5625"/>
    <w:rsid w:val="009B59D4"/>
    <w:rsid w:val="009B693D"/>
    <w:rsid w:val="009B715E"/>
    <w:rsid w:val="009B7479"/>
    <w:rsid w:val="009C1556"/>
    <w:rsid w:val="009C17AF"/>
    <w:rsid w:val="009C3DFC"/>
    <w:rsid w:val="009C5FFC"/>
    <w:rsid w:val="009C677F"/>
    <w:rsid w:val="009C6E2C"/>
    <w:rsid w:val="009C7D49"/>
    <w:rsid w:val="009D0306"/>
    <w:rsid w:val="009D044E"/>
    <w:rsid w:val="009D449B"/>
    <w:rsid w:val="009D44C5"/>
    <w:rsid w:val="009E0274"/>
    <w:rsid w:val="009E5F53"/>
    <w:rsid w:val="009F08A8"/>
    <w:rsid w:val="009F244F"/>
    <w:rsid w:val="009F2AEB"/>
    <w:rsid w:val="009F54B7"/>
    <w:rsid w:val="009F7EE5"/>
    <w:rsid w:val="00A00141"/>
    <w:rsid w:val="00A010D6"/>
    <w:rsid w:val="00A01FB4"/>
    <w:rsid w:val="00A01FC8"/>
    <w:rsid w:val="00A02CE2"/>
    <w:rsid w:val="00A036D9"/>
    <w:rsid w:val="00A0410B"/>
    <w:rsid w:val="00A04329"/>
    <w:rsid w:val="00A045C3"/>
    <w:rsid w:val="00A04845"/>
    <w:rsid w:val="00A10404"/>
    <w:rsid w:val="00A1099D"/>
    <w:rsid w:val="00A13090"/>
    <w:rsid w:val="00A142F4"/>
    <w:rsid w:val="00A15077"/>
    <w:rsid w:val="00A157AE"/>
    <w:rsid w:val="00A15E6B"/>
    <w:rsid w:val="00A16F8B"/>
    <w:rsid w:val="00A17686"/>
    <w:rsid w:val="00A17B97"/>
    <w:rsid w:val="00A20233"/>
    <w:rsid w:val="00A20995"/>
    <w:rsid w:val="00A21A70"/>
    <w:rsid w:val="00A21FD2"/>
    <w:rsid w:val="00A22292"/>
    <w:rsid w:val="00A227FB"/>
    <w:rsid w:val="00A24BC5"/>
    <w:rsid w:val="00A318FC"/>
    <w:rsid w:val="00A33A60"/>
    <w:rsid w:val="00A357D8"/>
    <w:rsid w:val="00A35D77"/>
    <w:rsid w:val="00A3764D"/>
    <w:rsid w:val="00A3765D"/>
    <w:rsid w:val="00A4006C"/>
    <w:rsid w:val="00A405F1"/>
    <w:rsid w:val="00A40F58"/>
    <w:rsid w:val="00A41F80"/>
    <w:rsid w:val="00A42BFD"/>
    <w:rsid w:val="00A50A19"/>
    <w:rsid w:val="00A5138A"/>
    <w:rsid w:val="00A51D84"/>
    <w:rsid w:val="00A5200E"/>
    <w:rsid w:val="00A53DE1"/>
    <w:rsid w:val="00A564B2"/>
    <w:rsid w:val="00A56D47"/>
    <w:rsid w:val="00A574E8"/>
    <w:rsid w:val="00A60356"/>
    <w:rsid w:val="00A60A6B"/>
    <w:rsid w:val="00A60BC8"/>
    <w:rsid w:val="00A63B49"/>
    <w:rsid w:val="00A643CC"/>
    <w:rsid w:val="00A644A2"/>
    <w:rsid w:val="00A64943"/>
    <w:rsid w:val="00A6535B"/>
    <w:rsid w:val="00A6571F"/>
    <w:rsid w:val="00A658DB"/>
    <w:rsid w:val="00A65BE0"/>
    <w:rsid w:val="00A700EA"/>
    <w:rsid w:val="00A72B9F"/>
    <w:rsid w:val="00A746BC"/>
    <w:rsid w:val="00A76270"/>
    <w:rsid w:val="00A76BEE"/>
    <w:rsid w:val="00A80B3C"/>
    <w:rsid w:val="00A83488"/>
    <w:rsid w:val="00A85857"/>
    <w:rsid w:val="00A8602F"/>
    <w:rsid w:val="00A93852"/>
    <w:rsid w:val="00A93880"/>
    <w:rsid w:val="00A941A2"/>
    <w:rsid w:val="00A9717C"/>
    <w:rsid w:val="00A97802"/>
    <w:rsid w:val="00A978D2"/>
    <w:rsid w:val="00AA03EA"/>
    <w:rsid w:val="00AB329D"/>
    <w:rsid w:val="00AB3364"/>
    <w:rsid w:val="00AB3886"/>
    <w:rsid w:val="00AB3EEE"/>
    <w:rsid w:val="00AB6DE8"/>
    <w:rsid w:val="00AB7551"/>
    <w:rsid w:val="00AC1563"/>
    <w:rsid w:val="00AC1665"/>
    <w:rsid w:val="00AD2869"/>
    <w:rsid w:val="00AD30ED"/>
    <w:rsid w:val="00AD3286"/>
    <w:rsid w:val="00AD3D5D"/>
    <w:rsid w:val="00AD61FE"/>
    <w:rsid w:val="00AD7290"/>
    <w:rsid w:val="00AD76E6"/>
    <w:rsid w:val="00AE015A"/>
    <w:rsid w:val="00AE13B0"/>
    <w:rsid w:val="00AE1B15"/>
    <w:rsid w:val="00AE2208"/>
    <w:rsid w:val="00AE4AEB"/>
    <w:rsid w:val="00AE67D8"/>
    <w:rsid w:val="00AF0A49"/>
    <w:rsid w:val="00AF594F"/>
    <w:rsid w:val="00B027DC"/>
    <w:rsid w:val="00B02A58"/>
    <w:rsid w:val="00B035BA"/>
    <w:rsid w:val="00B03871"/>
    <w:rsid w:val="00B07E0E"/>
    <w:rsid w:val="00B137DE"/>
    <w:rsid w:val="00B17D6B"/>
    <w:rsid w:val="00B22057"/>
    <w:rsid w:val="00B23621"/>
    <w:rsid w:val="00B23B4C"/>
    <w:rsid w:val="00B26B38"/>
    <w:rsid w:val="00B3073A"/>
    <w:rsid w:val="00B30DF1"/>
    <w:rsid w:val="00B32A29"/>
    <w:rsid w:val="00B33748"/>
    <w:rsid w:val="00B33AB7"/>
    <w:rsid w:val="00B368F6"/>
    <w:rsid w:val="00B36BD7"/>
    <w:rsid w:val="00B379FB"/>
    <w:rsid w:val="00B37D10"/>
    <w:rsid w:val="00B4111B"/>
    <w:rsid w:val="00B4153E"/>
    <w:rsid w:val="00B429D9"/>
    <w:rsid w:val="00B43B87"/>
    <w:rsid w:val="00B43E48"/>
    <w:rsid w:val="00B44851"/>
    <w:rsid w:val="00B44A40"/>
    <w:rsid w:val="00B450B4"/>
    <w:rsid w:val="00B511E2"/>
    <w:rsid w:val="00B514EA"/>
    <w:rsid w:val="00B523AD"/>
    <w:rsid w:val="00B53117"/>
    <w:rsid w:val="00B533B4"/>
    <w:rsid w:val="00B55D03"/>
    <w:rsid w:val="00B56853"/>
    <w:rsid w:val="00B57BBE"/>
    <w:rsid w:val="00B60259"/>
    <w:rsid w:val="00B62778"/>
    <w:rsid w:val="00B629F5"/>
    <w:rsid w:val="00B62DDD"/>
    <w:rsid w:val="00B637C3"/>
    <w:rsid w:val="00B66AAA"/>
    <w:rsid w:val="00B672B3"/>
    <w:rsid w:val="00B676B4"/>
    <w:rsid w:val="00B67AD1"/>
    <w:rsid w:val="00B70796"/>
    <w:rsid w:val="00B71947"/>
    <w:rsid w:val="00B72032"/>
    <w:rsid w:val="00B73870"/>
    <w:rsid w:val="00B73C42"/>
    <w:rsid w:val="00B740DC"/>
    <w:rsid w:val="00B83894"/>
    <w:rsid w:val="00B84946"/>
    <w:rsid w:val="00B84C7B"/>
    <w:rsid w:val="00B857E1"/>
    <w:rsid w:val="00B8778F"/>
    <w:rsid w:val="00B90DC3"/>
    <w:rsid w:val="00B9317C"/>
    <w:rsid w:val="00B93EDA"/>
    <w:rsid w:val="00B94933"/>
    <w:rsid w:val="00B94C54"/>
    <w:rsid w:val="00B95A2F"/>
    <w:rsid w:val="00BA0779"/>
    <w:rsid w:val="00BA0CAC"/>
    <w:rsid w:val="00BA17E0"/>
    <w:rsid w:val="00BA364D"/>
    <w:rsid w:val="00BA3C0F"/>
    <w:rsid w:val="00BA40B5"/>
    <w:rsid w:val="00BA5EE0"/>
    <w:rsid w:val="00BB1B59"/>
    <w:rsid w:val="00BB41C4"/>
    <w:rsid w:val="00BB569D"/>
    <w:rsid w:val="00BB62FE"/>
    <w:rsid w:val="00BB64B3"/>
    <w:rsid w:val="00BC1D46"/>
    <w:rsid w:val="00BC1DB9"/>
    <w:rsid w:val="00BC3670"/>
    <w:rsid w:val="00BC4847"/>
    <w:rsid w:val="00BC5F1E"/>
    <w:rsid w:val="00BD00B5"/>
    <w:rsid w:val="00BD21E4"/>
    <w:rsid w:val="00BD26EA"/>
    <w:rsid w:val="00BD36A1"/>
    <w:rsid w:val="00BD3DD0"/>
    <w:rsid w:val="00BD4002"/>
    <w:rsid w:val="00BD5373"/>
    <w:rsid w:val="00BD5A9F"/>
    <w:rsid w:val="00BD6749"/>
    <w:rsid w:val="00BD79D4"/>
    <w:rsid w:val="00BE1ED6"/>
    <w:rsid w:val="00BE2240"/>
    <w:rsid w:val="00BE24DE"/>
    <w:rsid w:val="00BE296D"/>
    <w:rsid w:val="00BE2B24"/>
    <w:rsid w:val="00BE39C0"/>
    <w:rsid w:val="00BE3CD0"/>
    <w:rsid w:val="00BE6F92"/>
    <w:rsid w:val="00BE7E77"/>
    <w:rsid w:val="00BF0C1E"/>
    <w:rsid w:val="00BF1A60"/>
    <w:rsid w:val="00BF1CE0"/>
    <w:rsid w:val="00BF4037"/>
    <w:rsid w:val="00BF47CE"/>
    <w:rsid w:val="00BF57BC"/>
    <w:rsid w:val="00BF6C28"/>
    <w:rsid w:val="00BF79EF"/>
    <w:rsid w:val="00C00577"/>
    <w:rsid w:val="00C0217C"/>
    <w:rsid w:val="00C02778"/>
    <w:rsid w:val="00C035AB"/>
    <w:rsid w:val="00C05482"/>
    <w:rsid w:val="00C05CBA"/>
    <w:rsid w:val="00C06B3F"/>
    <w:rsid w:val="00C103D4"/>
    <w:rsid w:val="00C10EE9"/>
    <w:rsid w:val="00C11C80"/>
    <w:rsid w:val="00C11E4B"/>
    <w:rsid w:val="00C12C20"/>
    <w:rsid w:val="00C13BBD"/>
    <w:rsid w:val="00C13FBF"/>
    <w:rsid w:val="00C14C30"/>
    <w:rsid w:val="00C14CF5"/>
    <w:rsid w:val="00C15278"/>
    <w:rsid w:val="00C15FA2"/>
    <w:rsid w:val="00C16228"/>
    <w:rsid w:val="00C223DC"/>
    <w:rsid w:val="00C2561C"/>
    <w:rsid w:val="00C30B1F"/>
    <w:rsid w:val="00C3175F"/>
    <w:rsid w:val="00C3241B"/>
    <w:rsid w:val="00C32928"/>
    <w:rsid w:val="00C361CD"/>
    <w:rsid w:val="00C413AD"/>
    <w:rsid w:val="00C440DA"/>
    <w:rsid w:val="00C460EA"/>
    <w:rsid w:val="00C46B0C"/>
    <w:rsid w:val="00C47B42"/>
    <w:rsid w:val="00C50F96"/>
    <w:rsid w:val="00C5216B"/>
    <w:rsid w:val="00C52404"/>
    <w:rsid w:val="00C54BED"/>
    <w:rsid w:val="00C55181"/>
    <w:rsid w:val="00C55CED"/>
    <w:rsid w:val="00C6167D"/>
    <w:rsid w:val="00C64EE3"/>
    <w:rsid w:val="00C672D0"/>
    <w:rsid w:val="00C6767F"/>
    <w:rsid w:val="00C6774B"/>
    <w:rsid w:val="00C72FA1"/>
    <w:rsid w:val="00C73B04"/>
    <w:rsid w:val="00C74FF5"/>
    <w:rsid w:val="00C769BF"/>
    <w:rsid w:val="00C77716"/>
    <w:rsid w:val="00C8015D"/>
    <w:rsid w:val="00C832BE"/>
    <w:rsid w:val="00C83F5C"/>
    <w:rsid w:val="00C84966"/>
    <w:rsid w:val="00C86D84"/>
    <w:rsid w:val="00C9165C"/>
    <w:rsid w:val="00C931FA"/>
    <w:rsid w:val="00C93521"/>
    <w:rsid w:val="00C942BF"/>
    <w:rsid w:val="00C950CF"/>
    <w:rsid w:val="00C9616F"/>
    <w:rsid w:val="00C967F0"/>
    <w:rsid w:val="00CA15C3"/>
    <w:rsid w:val="00CA176F"/>
    <w:rsid w:val="00CA3D84"/>
    <w:rsid w:val="00CA4953"/>
    <w:rsid w:val="00CA6AB3"/>
    <w:rsid w:val="00CA7BB3"/>
    <w:rsid w:val="00CA7E01"/>
    <w:rsid w:val="00CB0B0A"/>
    <w:rsid w:val="00CB2C41"/>
    <w:rsid w:val="00CB316C"/>
    <w:rsid w:val="00CB419A"/>
    <w:rsid w:val="00CB4349"/>
    <w:rsid w:val="00CB44C4"/>
    <w:rsid w:val="00CB5138"/>
    <w:rsid w:val="00CB6A4A"/>
    <w:rsid w:val="00CB6A98"/>
    <w:rsid w:val="00CB7937"/>
    <w:rsid w:val="00CB7F28"/>
    <w:rsid w:val="00CC12EE"/>
    <w:rsid w:val="00CC1C10"/>
    <w:rsid w:val="00CC577B"/>
    <w:rsid w:val="00CD0EEE"/>
    <w:rsid w:val="00CD1329"/>
    <w:rsid w:val="00CD152C"/>
    <w:rsid w:val="00CD16F0"/>
    <w:rsid w:val="00CD1705"/>
    <w:rsid w:val="00CD2EC3"/>
    <w:rsid w:val="00CD3FFF"/>
    <w:rsid w:val="00CD776A"/>
    <w:rsid w:val="00CE0C24"/>
    <w:rsid w:val="00CE19EB"/>
    <w:rsid w:val="00CE1BD2"/>
    <w:rsid w:val="00CE2114"/>
    <w:rsid w:val="00CE45A4"/>
    <w:rsid w:val="00CE5165"/>
    <w:rsid w:val="00CE5439"/>
    <w:rsid w:val="00CF115A"/>
    <w:rsid w:val="00CF1371"/>
    <w:rsid w:val="00CF13C0"/>
    <w:rsid w:val="00CF15C2"/>
    <w:rsid w:val="00CF3136"/>
    <w:rsid w:val="00CF3FB8"/>
    <w:rsid w:val="00CF446E"/>
    <w:rsid w:val="00CF4CBC"/>
    <w:rsid w:val="00CF5794"/>
    <w:rsid w:val="00CF66F7"/>
    <w:rsid w:val="00CF6CE6"/>
    <w:rsid w:val="00CF6F33"/>
    <w:rsid w:val="00D01FB4"/>
    <w:rsid w:val="00D020CC"/>
    <w:rsid w:val="00D033EE"/>
    <w:rsid w:val="00D03A28"/>
    <w:rsid w:val="00D0746E"/>
    <w:rsid w:val="00D11BBD"/>
    <w:rsid w:val="00D12BC3"/>
    <w:rsid w:val="00D12C1A"/>
    <w:rsid w:val="00D13605"/>
    <w:rsid w:val="00D14A00"/>
    <w:rsid w:val="00D16859"/>
    <w:rsid w:val="00D16C5E"/>
    <w:rsid w:val="00D21150"/>
    <w:rsid w:val="00D229B9"/>
    <w:rsid w:val="00D23E8F"/>
    <w:rsid w:val="00D26336"/>
    <w:rsid w:val="00D269C2"/>
    <w:rsid w:val="00D3335F"/>
    <w:rsid w:val="00D34461"/>
    <w:rsid w:val="00D3521C"/>
    <w:rsid w:val="00D35740"/>
    <w:rsid w:val="00D3589A"/>
    <w:rsid w:val="00D362B7"/>
    <w:rsid w:val="00D40765"/>
    <w:rsid w:val="00D41F81"/>
    <w:rsid w:val="00D42AEA"/>
    <w:rsid w:val="00D444BE"/>
    <w:rsid w:val="00D456B1"/>
    <w:rsid w:val="00D508EF"/>
    <w:rsid w:val="00D53AFF"/>
    <w:rsid w:val="00D545FA"/>
    <w:rsid w:val="00D60093"/>
    <w:rsid w:val="00D6016E"/>
    <w:rsid w:val="00D60E06"/>
    <w:rsid w:val="00D61062"/>
    <w:rsid w:val="00D61D16"/>
    <w:rsid w:val="00D65874"/>
    <w:rsid w:val="00D70DEF"/>
    <w:rsid w:val="00D71377"/>
    <w:rsid w:val="00D74934"/>
    <w:rsid w:val="00D74C70"/>
    <w:rsid w:val="00D75F7A"/>
    <w:rsid w:val="00D766CF"/>
    <w:rsid w:val="00D77F6E"/>
    <w:rsid w:val="00D80272"/>
    <w:rsid w:val="00D80D18"/>
    <w:rsid w:val="00D80E4D"/>
    <w:rsid w:val="00D80F49"/>
    <w:rsid w:val="00D81029"/>
    <w:rsid w:val="00D83D08"/>
    <w:rsid w:val="00D91129"/>
    <w:rsid w:val="00D91A75"/>
    <w:rsid w:val="00D92E79"/>
    <w:rsid w:val="00D94F71"/>
    <w:rsid w:val="00D952C4"/>
    <w:rsid w:val="00D955FE"/>
    <w:rsid w:val="00D96160"/>
    <w:rsid w:val="00D96921"/>
    <w:rsid w:val="00D96C5A"/>
    <w:rsid w:val="00DA2D0D"/>
    <w:rsid w:val="00DA3563"/>
    <w:rsid w:val="00DA3D7F"/>
    <w:rsid w:val="00DA43F8"/>
    <w:rsid w:val="00DA592A"/>
    <w:rsid w:val="00DA5BCC"/>
    <w:rsid w:val="00DA61AE"/>
    <w:rsid w:val="00DB067D"/>
    <w:rsid w:val="00DB56D7"/>
    <w:rsid w:val="00DC03AB"/>
    <w:rsid w:val="00DC05F6"/>
    <w:rsid w:val="00DC0CD3"/>
    <w:rsid w:val="00DC21D9"/>
    <w:rsid w:val="00DC409E"/>
    <w:rsid w:val="00DC4E2D"/>
    <w:rsid w:val="00DC5FE5"/>
    <w:rsid w:val="00DC71E3"/>
    <w:rsid w:val="00DC759B"/>
    <w:rsid w:val="00DC7916"/>
    <w:rsid w:val="00DE08AA"/>
    <w:rsid w:val="00DE190B"/>
    <w:rsid w:val="00DE22B3"/>
    <w:rsid w:val="00DE482E"/>
    <w:rsid w:val="00DE5676"/>
    <w:rsid w:val="00DE6843"/>
    <w:rsid w:val="00DF2A3F"/>
    <w:rsid w:val="00DF2AF0"/>
    <w:rsid w:val="00DF4191"/>
    <w:rsid w:val="00DF66B3"/>
    <w:rsid w:val="00E00851"/>
    <w:rsid w:val="00E015A0"/>
    <w:rsid w:val="00E01DD8"/>
    <w:rsid w:val="00E03931"/>
    <w:rsid w:val="00E05392"/>
    <w:rsid w:val="00E10FE4"/>
    <w:rsid w:val="00E11E82"/>
    <w:rsid w:val="00E16819"/>
    <w:rsid w:val="00E16F7D"/>
    <w:rsid w:val="00E20217"/>
    <w:rsid w:val="00E24350"/>
    <w:rsid w:val="00E25108"/>
    <w:rsid w:val="00E26492"/>
    <w:rsid w:val="00E26640"/>
    <w:rsid w:val="00E27A41"/>
    <w:rsid w:val="00E41DC5"/>
    <w:rsid w:val="00E44189"/>
    <w:rsid w:val="00E4553D"/>
    <w:rsid w:val="00E46868"/>
    <w:rsid w:val="00E46BE8"/>
    <w:rsid w:val="00E5015A"/>
    <w:rsid w:val="00E51555"/>
    <w:rsid w:val="00E51865"/>
    <w:rsid w:val="00E51884"/>
    <w:rsid w:val="00E53976"/>
    <w:rsid w:val="00E539B8"/>
    <w:rsid w:val="00E55BD7"/>
    <w:rsid w:val="00E613D3"/>
    <w:rsid w:val="00E6188B"/>
    <w:rsid w:val="00E63803"/>
    <w:rsid w:val="00E63A8B"/>
    <w:rsid w:val="00E63E1D"/>
    <w:rsid w:val="00E655AB"/>
    <w:rsid w:val="00E65F67"/>
    <w:rsid w:val="00E66DBA"/>
    <w:rsid w:val="00E6705D"/>
    <w:rsid w:val="00E67E91"/>
    <w:rsid w:val="00E70221"/>
    <w:rsid w:val="00E70FE3"/>
    <w:rsid w:val="00E7136E"/>
    <w:rsid w:val="00E7162B"/>
    <w:rsid w:val="00E732E0"/>
    <w:rsid w:val="00E73D74"/>
    <w:rsid w:val="00E74D49"/>
    <w:rsid w:val="00E7522D"/>
    <w:rsid w:val="00E76D02"/>
    <w:rsid w:val="00E77216"/>
    <w:rsid w:val="00E77A16"/>
    <w:rsid w:val="00E8022E"/>
    <w:rsid w:val="00E81959"/>
    <w:rsid w:val="00E81D98"/>
    <w:rsid w:val="00E820E3"/>
    <w:rsid w:val="00E821D5"/>
    <w:rsid w:val="00E822C4"/>
    <w:rsid w:val="00E82649"/>
    <w:rsid w:val="00E82B26"/>
    <w:rsid w:val="00E83F89"/>
    <w:rsid w:val="00E84EDC"/>
    <w:rsid w:val="00E8514C"/>
    <w:rsid w:val="00E862CF"/>
    <w:rsid w:val="00E870AE"/>
    <w:rsid w:val="00E87421"/>
    <w:rsid w:val="00E908AA"/>
    <w:rsid w:val="00E91A3D"/>
    <w:rsid w:val="00E97595"/>
    <w:rsid w:val="00EA0014"/>
    <w:rsid w:val="00EA386F"/>
    <w:rsid w:val="00EA3F21"/>
    <w:rsid w:val="00EA4FCE"/>
    <w:rsid w:val="00EA53BD"/>
    <w:rsid w:val="00EA699A"/>
    <w:rsid w:val="00EB157B"/>
    <w:rsid w:val="00EB15B4"/>
    <w:rsid w:val="00EB4B90"/>
    <w:rsid w:val="00EB532C"/>
    <w:rsid w:val="00EB5351"/>
    <w:rsid w:val="00EB6FB6"/>
    <w:rsid w:val="00EB74F3"/>
    <w:rsid w:val="00EB7FD5"/>
    <w:rsid w:val="00EC07A3"/>
    <w:rsid w:val="00EC1D62"/>
    <w:rsid w:val="00EC651D"/>
    <w:rsid w:val="00EC6D60"/>
    <w:rsid w:val="00EC7107"/>
    <w:rsid w:val="00EC73FD"/>
    <w:rsid w:val="00EC7C01"/>
    <w:rsid w:val="00EC7C90"/>
    <w:rsid w:val="00EC7E20"/>
    <w:rsid w:val="00ED36D4"/>
    <w:rsid w:val="00ED44A6"/>
    <w:rsid w:val="00ED4EEF"/>
    <w:rsid w:val="00ED6969"/>
    <w:rsid w:val="00ED6FFE"/>
    <w:rsid w:val="00ED73B1"/>
    <w:rsid w:val="00ED7BE3"/>
    <w:rsid w:val="00EF2DBE"/>
    <w:rsid w:val="00EF42F2"/>
    <w:rsid w:val="00EF5E74"/>
    <w:rsid w:val="00EF6C26"/>
    <w:rsid w:val="00EF7F58"/>
    <w:rsid w:val="00F0013A"/>
    <w:rsid w:val="00F04C39"/>
    <w:rsid w:val="00F059CB"/>
    <w:rsid w:val="00F06360"/>
    <w:rsid w:val="00F06E59"/>
    <w:rsid w:val="00F12854"/>
    <w:rsid w:val="00F12B5B"/>
    <w:rsid w:val="00F133E4"/>
    <w:rsid w:val="00F15265"/>
    <w:rsid w:val="00F16A93"/>
    <w:rsid w:val="00F17A0F"/>
    <w:rsid w:val="00F23BA7"/>
    <w:rsid w:val="00F25496"/>
    <w:rsid w:val="00F259E6"/>
    <w:rsid w:val="00F263EE"/>
    <w:rsid w:val="00F2641F"/>
    <w:rsid w:val="00F2656A"/>
    <w:rsid w:val="00F266D6"/>
    <w:rsid w:val="00F27196"/>
    <w:rsid w:val="00F30B8A"/>
    <w:rsid w:val="00F30D37"/>
    <w:rsid w:val="00F315B9"/>
    <w:rsid w:val="00F3339F"/>
    <w:rsid w:val="00F351C3"/>
    <w:rsid w:val="00F359F5"/>
    <w:rsid w:val="00F35C2A"/>
    <w:rsid w:val="00F41A81"/>
    <w:rsid w:val="00F41BBC"/>
    <w:rsid w:val="00F42009"/>
    <w:rsid w:val="00F42CCF"/>
    <w:rsid w:val="00F4408A"/>
    <w:rsid w:val="00F4574C"/>
    <w:rsid w:val="00F47604"/>
    <w:rsid w:val="00F50411"/>
    <w:rsid w:val="00F52DCC"/>
    <w:rsid w:val="00F5546F"/>
    <w:rsid w:val="00F56E59"/>
    <w:rsid w:val="00F61D20"/>
    <w:rsid w:val="00F62E27"/>
    <w:rsid w:val="00F635DB"/>
    <w:rsid w:val="00F64410"/>
    <w:rsid w:val="00F7210D"/>
    <w:rsid w:val="00F722E9"/>
    <w:rsid w:val="00F73C98"/>
    <w:rsid w:val="00F74094"/>
    <w:rsid w:val="00F749BD"/>
    <w:rsid w:val="00F750F8"/>
    <w:rsid w:val="00F756BD"/>
    <w:rsid w:val="00F76BB0"/>
    <w:rsid w:val="00F76CC2"/>
    <w:rsid w:val="00F77A3C"/>
    <w:rsid w:val="00F80097"/>
    <w:rsid w:val="00F90722"/>
    <w:rsid w:val="00F90C31"/>
    <w:rsid w:val="00F91BBE"/>
    <w:rsid w:val="00F94008"/>
    <w:rsid w:val="00F9596E"/>
    <w:rsid w:val="00F96C3A"/>
    <w:rsid w:val="00F9732D"/>
    <w:rsid w:val="00F97544"/>
    <w:rsid w:val="00FA0C95"/>
    <w:rsid w:val="00FA20DF"/>
    <w:rsid w:val="00FA35E2"/>
    <w:rsid w:val="00FA3A0E"/>
    <w:rsid w:val="00FA4866"/>
    <w:rsid w:val="00FA5EAB"/>
    <w:rsid w:val="00FA613F"/>
    <w:rsid w:val="00FA7B8D"/>
    <w:rsid w:val="00FB132A"/>
    <w:rsid w:val="00FB293B"/>
    <w:rsid w:val="00FB2B8C"/>
    <w:rsid w:val="00FB392B"/>
    <w:rsid w:val="00FB6FA6"/>
    <w:rsid w:val="00FC0F1F"/>
    <w:rsid w:val="00FC0FCF"/>
    <w:rsid w:val="00FC2CC8"/>
    <w:rsid w:val="00FC33B1"/>
    <w:rsid w:val="00FC4FD8"/>
    <w:rsid w:val="00FC5184"/>
    <w:rsid w:val="00FC5588"/>
    <w:rsid w:val="00FC55C0"/>
    <w:rsid w:val="00FD33FC"/>
    <w:rsid w:val="00FD515F"/>
    <w:rsid w:val="00FD6684"/>
    <w:rsid w:val="00FD68F0"/>
    <w:rsid w:val="00FE119B"/>
    <w:rsid w:val="00FE168F"/>
    <w:rsid w:val="00FE22F1"/>
    <w:rsid w:val="00FE2CA1"/>
    <w:rsid w:val="00FE4BDC"/>
    <w:rsid w:val="00FE5A4C"/>
    <w:rsid w:val="00FE6B18"/>
    <w:rsid w:val="00FE747B"/>
    <w:rsid w:val="00FF0D21"/>
    <w:rsid w:val="00FF197A"/>
    <w:rsid w:val="00FF3768"/>
    <w:rsid w:val="00FF4B96"/>
    <w:rsid w:val="00FF5639"/>
    <w:rsid w:val="00FF6310"/>
    <w:rsid w:val="00FF63D1"/>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AD3270"/>
  <w15:docId w15:val="{B9D214E9-201E-424A-804C-77934B71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4"/>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Default">
    <w:name w:val="Default"/>
    <w:rsid w:val="004D259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8414">
      <w:bodyDiv w:val="1"/>
      <w:marLeft w:val="0"/>
      <w:marRight w:val="0"/>
      <w:marTop w:val="0"/>
      <w:marBottom w:val="0"/>
      <w:divBdr>
        <w:top w:val="none" w:sz="0" w:space="0" w:color="auto"/>
        <w:left w:val="none" w:sz="0" w:space="0" w:color="auto"/>
        <w:bottom w:val="none" w:sz="0" w:space="0" w:color="auto"/>
        <w:right w:val="none" w:sz="0" w:space="0" w:color="auto"/>
      </w:divBdr>
    </w:div>
    <w:div w:id="715348435">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1169635823">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534735070">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2078547175">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08A91-4655-4E21-9E7E-05E45A93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6126</Words>
  <Characters>37048</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43088</CharactersWithSpaces>
  <SharedDoc>false</SharedDoc>
  <HLinks>
    <vt:vector size="30" baseType="variant">
      <vt:variant>
        <vt:i4>3473479</vt:i4>
      </vt:variant>
      <vt:variant>
        <vt:i4>12</vt:i4>
      </vt:variant>
      <vt:variant>
        <vt:i4>0</vt:i4>
      </vt:variant>
      <vt:variant>
        <vt:i4>5</vt:i4>
      </vt:variant>
      <vt:variant>
        <vt:lpwstr>mailto:elektronicka.fakturace@dpo.cz</vt:lpwstr>
      </vt:variant>
      <vt:variant>
        <vt:lpwstr/>
      </vt:variant>
      <vt:variant>
        <vt:i4>113</vt:i4>
      </vt:variant>
      <vt:variant>
        <vt:i4>9</vt:i4>
      </vt:variant>
      <vt:variant>
        <vt:i4>0</vt:i4>
      </vt:variant>
      <vt:variant>
        <vt:i4>5</vt:i4>
      </vt:variant>
      <vt:variant>
        <vt:lpwstr>mailto:tomas.klein@dpo.cz</vt:lpwstr>
      </vt:variant>
      <vt:variant>
        <vt:lpwstr/>
      </vt:variant>
      <vt:variant>
        <vt:i4>5308472</vt:i4>
      </vt:variant>
      <vt:variant>
        <vt:i4>6</vt:i4>
      </vt:variant>
      <vt:variant>
        <vt:i4>0</vt:i4>
      </vt:variant>
      <vt:variant>
        <vt:i4>5</vt:i4>
      </vt:variant>
      <vt:variant>
        <vt:lpwstr>mailto:martin.kasny@dpo.cz</vt:lpwstr>
      </vt:variant>
      <vt:variant>
        <vt:lpwstr/>
      </vt:variant>
      <vt:variant>
        <vt:i4>852085</vt:i4>
      </vt:variant>
      <vt:variant>
        <vt:i4>3</vt:i4>
      </vt:variant>
      <vt:variant>
        <vt:i4>0</vt:i4>
      </vt:variant>
      <vt:variant>
        <vt:i4>5</vt:i4>
      </vt:variant>
      <vt:variant>
        <vt:lpwstr>mailto:tomas.benda@dpo.cz</vt:lpwstr>
      </vt:variant>
      <vt:variant>
        <vt:lpwstr/>
      </vt:variant>
      <vt:variant>
        <vt:i4>5898302</vt:i4>
      </vt:variant>
      <vt:variant>
        <vt:i4>0</vt:i4>
      </vt:variant>
      <vt:variant>
        <vt:i4>0</vt:i4>
      </vt:variant>
      <vt:variant>
        <vt:i4>5</vt:i4>
      </vt:variant>
      <vt:variant>
        <vt:lpwstr>mailto:ondrej.cubik@dpo.cz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Otto Kožušník</dc:creator>
  <cp:keywords/>
  <cp:lastModifiedBy>Milan Friedrich</cp:lastModifiedBy>
  <cp:revision>16</cp:revision>
  <cp:lastPrinted>2022-08-16T16:13:00Z</cp:lastPrinted>
  <dcterms:created xsi:type="dcterms:W3CDTF">2022-10-20T10:48:00Z</dcterms:created>
  <dcterms:modified xsi:type="dcterms:W3CDTF">2022-12-23T14:15:00Z</dcterms:modified>
</cp:coreProperties>
</file>